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A52" w:rsidRPr="009B5BC8" w:rsidRDefault="0090493A">
      <w:pPr>
        <w:pStyle w:val="Nzev"/>
        <w:rPr>
          <w:caps/>
          <w:sz w:val="24"/>
        </w:rPr>
      </w:pPr>
      <w:bookmarkStart w:id="0" w:name="_GoBack"/>
      <w:bookmarkEnd w:id="0"/>
      <w:r w:rsidRPr="009B5BC8">
        <w:rPr>
          <w:caps/>
          <w:sz w:val="24"/>
        </w:rPr>
        <w:t>Smlouva o bezúplatném převodu majetku</w:t>
      </w:r>
    </w:p>
    <w:p w:rsidR="00255C27" w:rsidRPr="009B5BC8" w:rsidRDefault="00255C27" w:rsidP="00543D66">
      <w:pPr>
        <w:pStyle w:val="Nzev"/>
        <w:rPr>
          <w:b w:val="0"/>
          <w:color w:val="00B0F0"/>
          <w:sz w:val="23"/>
          <w:szCs w:val="23"/>
        </w:rPr>
      </w:pPr>
    </w:p>
    <w:p w:rsidR="0090493A" w:rsidRPr="009B5BC8" w:rsidRDefault="004E5653" w:rsidP="00543D66">
      <w:pPr>
        <w:pStyle w:val="Nzev"/>
        <w:rPr>
          <w:sz w:val="23"/>
          <w:szCs w:val="23"/>
        </w:rPr>
      </w:pPr>
      <w:r w:rsidRPr="009B5BC8">
        <w:rPr>
          <w:b w:val="0"/>
          <w:color w:val="00B0F0"/>
          <w:sz w:val="23"/>
          <w:szCs w:val="23"/>
        </w:rPr>
        <w:t xml:space="preserve"> </w:t>
      </w:r>
    </w:p>
    <w:p w:rsidR="007E2F05" w:rsidRPr="00780C7E" w:rsidRDefault="007E2F05" w:rsidP="009B5BC8">
      <w:pPr>
        <w:spacing w:before="120" w:after="120"/>
        <w:jc w:val="both"/>
      </w:pPr>
      <w:r w:rsidRPr="00780C7E">
        <w:t>Smluvní strany</w:t>
      </w:r>
    </w:p>
    <w:p w:rsidR="00EA59C6" w:rsidRPr="00780C7E" w:rsidRDefault="007E2F05" w:rsidP="009B5BC8">
      <w:pPr>
        <w:tabs>
          <w:tab w:val="left" w:pos="426"/>
        </w:tabs>
        <w:ind w:left="426" w:hanging="426"/>
        <w:jc w:val="both"/>
        <w:rPr>
          <w:b/>
          <w:bCs/>
        </w:rPr>
      </w:pPr>
      <w:r w:rsidRPr="00780C7E">
        <w:rPr>
          <w:b/>
        </w:rPr>
        <w:t>1.</w:t>
      </w:r>
      <w:r w:rsidR="0090493A" w:rsidRPr="00780C7E">
        <w:rPr>
          <w:b/>
        </w:rPr>
        <w:t xml:space="preserve"> </w:t>
      </w:r>
      <w:r w:rsidR="00EA59C6" w:rsidRPr="00780C7E">
        <w:rPr>
          <w:b/>
        </w:rPr>
        <w:tab/>
      </w:r>
      <w:r w:rsidR="00EA59C6" w:rsidRPr="00780C7E">
        <w:rPr>
          <w:b/>
          <w:bCs/>
        </w:rPr>
        <w:t>Městská část Praha 18</w:t>
      </w:r>
      <w:r w:rsidR="00EA59C6" w:rsidRPr="00780C7E">
        <w:rPr>
          <w:b/>
          <w:bCs/>
        </w:rPr>
        <w:tab/>
      </w:r>
    </w:p>
    <w:p w:rsidR="00EA59C6" w:rsidRPr="00780C7E" w:rsidRDefault="009B5BC8" w:rsidP="009B5BC8">
      <w:pPr>
        <w:tabs>
          <w:tab w:val="left" w:pos="426"/>
        </w:tabs>
        <w:ind w:left="426" w:hanging="426"/>
        <w:jc w:val="both"/>
        <w:rPr>
          <w:bCs/>
        </w:rPr>
      </w:pPr>
      <w:r w:rsidRPr="00780C7E">
        <w:rPr>
          <w:bCs/>
        </w:rPr>
        <w:tab/>
      </w:r>
      <w:r w:rsidR="00EA59C6" w:rsidRPr="00780C7E">
        <w:rPr>
          <w:bCs/>
        </w:rPr>
        <w:t>se sídlem Praha 9, Bechyňská 639, PSČ 199 00</w:t>
      </w:r>
    </w:p>
    <w:p w:rsidR="00EA59C6" w:rsidRPr="00780C7E" w:rsidRDefault="009B5BC8" w:rsidP="009B5BC8">
      <w:pPr>
        <w:tabs>
          <w:tab w:val="left" w:pos="426"/>
        </w:tabs>
        <w:ind w:left="426" w:hanging="426"/>
        <w:jc w:val="both"/>
        <w:rPr>
          <w:bCs/>
        </w:rPr>
      </w:pPr>
      <w:r w:rsidRPr="00780C7E">
        <w:rPr>
          <w:bCs/>
        </w:rPr>
        <w:tab/>
      </w:r>
      <w:r w:rsidR="00EA59C6" w:rsidRPr="00780C7E">
        <w:rPr>
          <w:bCs/>
        </w:rPr>
        <w:t xml:space="preserve">zastoupená starostou Mgr. </w:t>
      </w:r>
      <w:r w:rsidR="00104E08" w:rsidRPr="00780C7E">
        <w:rPr>
          <w:bCs/>
        </w:rPr>
        <w:t>Zdeňkem Kučerou, MBA</w:t>
      </w:r>
    </w:p>
    <w:p w:rsidR="00EA59C6" w:rsidRPr="00780C7E" w:rsidRDefault="009B5BC8" w:rsidP="009B5BC8">
      <w:pPr>
        <w:tabs>
          <w:tab w:val="left" w:pos="426"/>
        </w:tabs>
        <w:ind w:left="426" w:hanging="426"/>
        <w:jc w:val="both"/>
        <w:rPr>
          <w:bCs/>
        </w:rPr>
      </w:pPr>
      <w:r w:rsidRPr="00780C7E">
        <w:rPr>
          <w:bCs/>
        </w:rPr>
        <w:tab/>
        <w:t>IČ</w:t>
      </w:r>
      <w:r w:rsidR="00642691">
        <w:rPr>
          <w:bCs/>
        </w:rPr>
        <w:t>O</w:t>
      </w:r>
      <w:r w:rsidR="00EA59C6" w:rsidRPr="00780C7E">
        <w:rPr>
          <w:bCs/>
        </w:rPr>
        <w:t>: 00231321</w:t>
      </w:r>
    </w:p>
    <w:p w:rsidR="00EA59C6" w:rsidRPr="00780C7E" w:rsidRDefault="009B5BC8" w:rsidP="009B5BC8">
      <w:pPr>
        <w:tabs>
          <w:tab w:val="left" w:pos="426"/>
        </w:tabs>
        <w:ind w:left="426" w:hanging="426"/>
        <w:jc w:val="both"/>
        <w:rPr>
          <w:bCs/>
        </w:rPr>
      </w:pPr>
      <w:r w:rsidRPr="00780C7E">
        <w:rPr>
          <w:bCs/>
        </w:rPr>
        <w:tab/>
      </w:r>
      <w:r w:rsidR="00EA59C6" w:rsidRPr="00780C7E">
        <w:rPr>
          <w:bCs/>
        </w:rPr>
        <w:t xml:space="preserve">DIČ: CZ00231321 </w:t>
      </w:r>
    </w:p>
    <w:p w:rsidR="0090493A" w:rsidRPr="00780C7E" w:rsidRDefault="0090493A" w:rsidP="009B5BC8">
      <w:pPr>
        <w:spacing w:before="120" w:after="120"/>
        <w:ind w:firstLine="426"/>
        <w:jc w:val="both"/>
        <w:rPr>
          <w:i/>
        </w:rPr>
      </w:pPr>
      <w:r w:rsidRPr="00780C7E">
        <w:rPr>
          <w:i/>
        </w:rPr>
        <w:t>(dále jen „převodce“)</w:t>
      </w:r>
    </w:p>
    <w:p w:rsidR="00255C27" w:rsidRPr="00780C7E" w:rsidRDefault="009B5BC8" w:rsidP="009B5BC8">
      <w:pPr>
        <w:spacing w:before="120" w:after="120"/>
        <w:jc w:val="both"/>
      </w:pPr>
      <w:r w:rsidRPr="00780C7E">
        <w:t>a</w:t>
      </w:r>
    </w:p>
    <w:p w:rsidR="0059358A" w:rsidRPr="00780C7E" w:rsidRDefault="007E2F05" w:rsidP="009B5BC8">
      <w:pPr>
        <w:ind w:left="426" w:hanging="426"/>
        <w:jc w:val="both"/>
        <w:rPr>
          <w:b/>
        </w:rPr>
      </w:pPr>
      <w:r w:rsidRPr="00780C7E">
        <w:rPr>
          <w:b/>
        </w:rPr>
        <w:t>2.</w:t>
      </w:r>
      <w:r w:rsidRPr="00780C7E">
        <w:rPr>
          <w:b/>
        </w:rPr>
        <w:tab/>
      </w:r>
      <w:r w:rsidR="00104E08" w:rsidRPr="00780C7E">
        <w:rPr>
          <w:b/>
        </w:rPr>
        <w:t xml:space="preserve">SH ČMS </w:t>
      </w:r>
      <w:ins w:id="1" w:author="Právní" w:date="2019-09-30T15:22:00Z">
        <w:r w:rsidR="00B12742">
          <w:rPr>
            <w:b/>
          </w:rPr>
          <w:t xml:space="preserve">- </w:t>
        </w:r>
      </w:ins>
      <w:r w:rsidR="00104E08" w:rsidRPr="00780C7E">
        <w:rPr>
          <w:b/>
        </w:rPr>
        <w:t>Sbor dobrovolných hasičů Medlešice</w:t>
      </w:r>
    </w:p>
    <w:p w:rsidR="0059358A" w:rsidRPr="00780C7E" w:rsidRDefault="00564712" w:rsidP="009B5BC8">
      <w:pPr>
        <w:ind w:left="426"/>
        <w:jc w:val="both"/>
      </w:pPr>
      <w:r w:rsidRPr="00780C7E">
        <w:t>se sídlem</w:t>
      </w:r>
      <w:r w:rsidR="00642691">
        <w:t xml:space="preserve"> </w:t>
      </w:r>
      <w:r w:rsidR="00642691" w:rsidRPr="00780C7E">
        <w:t>Chrudim</w:t>
      </w:r>
      <w:r w:rsidR="00642691">
        <w:t>,</w:t>
      </w:r>
      <w:r w:rsidRPr="00780C7E">
        <w:t xml:space="preserve"> </w:t>
      </w:r>
      <w:r w:rsidR="00104E08" w:rsidRPr="00780C7E">
        <w:t xml:space="preserve">Medlešice 210, </w:t>
      </w:r>
      <w:r w:rsidR="00EA59C6" w:rsidRPr="00780C7E">
        <w:t xml:space="preserve">PSČ </w:t>
      </w:r>
      <w:r w:rsidR="00104E08" w:rsidRPr="00780C7E">
        <w:t xml:space="preserve">538 31 </w:t>
      </w:r>
    </w:p>
    <w:p w:rsidR="0059358A" w:rsidRPr="00780C7E" w:rsidRDefault="00572DCE" w:rsidP="009B5BC8">
      <w:pPr>
        <w:ind w:left="426"/>
        <w:jc w:val="both"/>
        <w:rPr>
          <w:i/>
          <w:iCs/>
        </w:rPr>
      </w:pPr>
      <w:r w:rsidRPr="00780C7E">
        <w:t>zastoupen</w:t>
      </w:r>
      <w:r w:rsidR="009B5BC8" w:rsidRPr="00780C7E">
        <w:t>ý</w:t>
      </w:r>
      <w:r w:rsidR="00FE1DD8" w:rsidRPr="00780C7E">
        <w:t xml:space="preserve"> </w:t>
      </w:r>
      <w:r w:rsidR="00104E08" w:rsidRPr="00780C7E">
        <w:t xml:space="preserve">starostou sboru Karlem </w:t>
      </w:r>
      <w:proofErr w:type="spellStart"/>
      <w:r w:rsidR="00104E08" w:rsidRPr="00780C7E">
        <w:t>Mňukem</w:t>
      </w:r>
      <w:proofErr w:type="spellEnd"/>
      <w:r w:rsidR="00104E08" w:rsidRPr="00780C7E">
        <w:t xml:space="preserve"> </w:t>
      </w:r>
    </w:p>
    <w:p w:rsidR="0059358A" w:rsidRPr="00780C7E" w:rsidRDefault="0059358A" w:rsidP="009B5BC8">
      <w:pPr>
        <w:ind w:left="426"/>
        <w:jc w:val="both"/>
      </w:pPr>
      <w:r w:rsidRPr="00780C7E">
        <w:t>IČ</w:t>
      </w:r>
      <w:r w:rsidR="00642691">
        <w:t>O</w:t>
      </w:r>
      <w:r w:rsidRPr="00780C7E">
        <w:t>:</w:t>
      </w:r>
      <w:r w:rsidR="00EA59C6" w:rsidRPr="00780C7E">
        <w:t xml:space="preserve"> </w:t>
      </w:r>
      <w:r w:rsidR="00104E08" w:rsidRPr="00780C7E">
        <w:t>68248865</w:t>
      </w:r>
    </w:p>
    <w:p w:rsidR="0061244E" w:rsidRPr="00780C7E" w:rsidRDefault="0061244E" w:rsidP="009B5BC8">
      <w:pPr>
        <w:spacing w:before="120" w:after="120"/>
        <w:ind w:firstLine="426"/>
        <w:jc w:val="both"/>
        <w:rPr>
          <w:i/>
        </w:rPr>
      </w:pPr>
      <w:r w:rsidRPr="00780C7E">
        <w:rPr>
          <w:i/>
        </w:rPr>
        <w:t>(dále je</w:t>
      </w:r>
      <w:r w:rsidR="00255C27" w:rsidRPr="00780C7E">
        <w:rPr>
          <w:i/>
        </w:rPr>
        <w:t xml:space="preserve">n </w:t>
      </w:r>
      <w:r w:rsidRPr="00780C7E">
        <w:rPr>
          <w:i/>
        </w:rPr>
        <w:t>„nabyvatel“)</w:t>
      </w:r>
    </w:p>
    <w:p w:rsidR="00255C27" w:rsidRPr="00780C7E" w:rsidRDefault="00255C27" w:rsidP="009B5BC8">
      <w:pPr>
        <w:spacing w:before="120" w:after="120"/>
        <w:ind w:firstLine="426"/>
        <w:jc w:val="both"/>
        <w:rPr>
          <w:i/>
        </w:rPr>
      </w:pPr>
      <w:r w:rsidRPr="00780C7E">
        <w:rPr>
          <w:i/>
        </w:rPr>
        <w:t>(společně dále jen „smluvní strany“)</w:t>
      </w:r>
    </w:p>
    <w:p w:rsidR="00255C27" w:rsidRPr="00780C7E" w:rsidRDefault="00255C27" w:rsidP="00780C7E">
      <w:pPr>
        <w:spacing w:before="120" w:after="120"/>
        <w:jc w:val="both"/>
      </w:pPr>
      <w:r w:rsidRPr="00780C7E">
        <w:t>uzavírají níže uvedeného dne měsíce a roku tuto</w:t>
      </w:r>
      <w:r w:rsidR="009B5BC8" w:rsidRPr="00780C7E">
        <w:t xml:space="preserve"> s</w:t>
      </w:r>
      <w:r w:rsidRPr="00780C7E">
        <w:t>mlouvu o bezúplatném převodu majetku</w:t>
      </w:r>
      <w:r w:rsidR="009B5BC8" w:rsidRPr="00780C7E">
        <w:t>:</w:t>
      </w:r>
    </w:p>
    <w:p w:rsidR="00B01B09" w:rsidRDefault="00B01B09" w:rsidP="009B5BC8">
      <w:pPr>
        <w:jc w:val="center"/>
        <w:rPr>
          <w:b/>
          <w:bCs/>
        </w:rPr>
      </w:pPr>
    </w:p>
    <w:p w:rsidR="0090493A" w:rsidRPr="00780C7E" w:rsidRDefault="0090493A" w:rsidP="009B5BC8">
      <w:pPr>
        <w:jc w:val="center"/>
        <w:rPr>
          <w:b/>
          <w:bCs/>
        </w:rPr>
      </w:pPr>
      <w:r w:rsidRPr="00780C7E">
        <w:rPr>
          <w:b/>
          <w:bCs/>
        </w:rPr>
        <w:t>I.</w:t>
      </w:r>
    </w:p>
    <w:p w:rsidR="0090493A" w:rsidRPr="00780C7E" w:rsidRDefault="000D6CAF" w:rsidP="009B5BC8">
      <w:pPr>
        <w:pStyle w:val="Nadpis1"/>
      </w:pPr>
      <w:r w:rsidRPr="00780C7E">
        <w:t>Úvodní ustanove</w:t>
      </w:r>
      <w:r w:rsidR="0090493A" w:rsidRPr="00780C7E">
        <w:t>ní</w:t>
      </w:r>
    </w:p>
    <w:p w:rsidR="0090493A" w:rsidRPr="00780C7E" w:rsidRDefault="0090493A" w:rsidP="009B5BC8">
      <w:pPr>
        <w:numPr>
          <w:ilvl w:val="0"/>
          <w:numId w:val="1"/>
        </w:numPr>
        <w:spacing w:before="120" w:after="120"/>
        <w:ind w:left="357" w:hanging="357"/>
        <w:jc w:val="both"/>
      </w:pPr>
      <w:r w:rsidRPr="00780C7E">
        <w:t xml:space="preserve">Smluvní strany uzavírají </w:t>
      </w:r>
      <w:r w:rsidR="0061244E" w:rsidRPr="00780C7E">
        <w:t xml:space="preserve">tuto smlouvu o bezúplatném převodu majetku </w:t>
      </w:r>
      <w:r w:rsidRPr="00780C7E">
        <w:t>podle </w:t>
      </w:r>
      <w:proofErr w:type="spellStart"/>
      <w:r w:rsidRPr="00780C7E">
        <w:t>ust</w:t>
      </w:r>
      <w:proofErr w:type="spellEnd"/>
      <w:r w:rsidR="0013064E" w:rsidRPr="00780C7E">
        <w:t>.</w:t>
      </w:r>
      <w:r w:rsidR="00111CFE" w:rsidRPr="00780C7E">
        <w:t xml:space="preserve"> </w:t>
      </w:r>
      <w:r w:rsidRPr="00780C7E">
        <w:t xml:space="preserve">§ </w:t>
      </w:r>
      <w:r w:rsidR="0061244E" w:rsidRPr="00780C7E">
        <w:t>1746 odst. 2</w:t>
      </w:r>
      <w:r w:rsidRPr="00780C7E">
        <w:t xml:space="preserve"> zákona č. </w:t>
      </w:r>
      <w:r w:rsidR="0061244E" w:rsidRPr="00780C7E">
        <w:t>89/2012</w:t>
      </w:r>
      <w:r w:rsidRPr="00780C7E">
        <w:t xml:space="preserve"> Sb., občanského zákoníku</w:t>
      </w:r>
      <w:r w:rsidR="00642691">
        <w:t>, ve znění pozdějších předpisů</w:t>
      </w:r>
      <w:r w:rsidR="0061244E" w:rsidRPr="00780C7E">
        <w:t>.</w:t>
      </w:r>
    </w:p>
    <w:p w:rsidR="0090493A" w:rsidRPr="00780C7E" w:rsidRDefault="0090493A" w:rsidP="009B5BC8">
      <w:pPr>
        <w:numPr>
          <w:ilvl w:val="0"/>
          <w:numId w:val="1"/>
        </w:numPr>
        <w:spacing w:before="120" w:after="120"/>
        <w:ind w:left="357" w:hanging="357"/>
        <w:jc w:val="both"/>
      </w:pPr>
      <w:r w:rsidRPr="00780C7E">
        <w:t>Smluvní strany prohlašují, že údaje uvedené v úvodu této smlouvy jsou v souladu s právní skutečností v době uzavření smlouvy. Smluvní strany se zavazují, že změny dotčených údajů oznámí neprodleně druhé smluvní straně.</w:t>
      </w:r>
    </w:p>
    <w:p w:rsidR="000D6CAF" w:rsidRPr="00780C7E" w:rsidRDefault="0090493A" w:rsidP="009B5BC8">
      <w:pPr>
        <w:numPr>
          <w:ilvl w:val="0"/>
          <w:numId w:val="1"/>
        </w:numPr>
        <w:spacing w:before="120" w:after="120"/>
        <w:ind w:left="357" w:hanging="357"/>
        <w:jc w:val="both"/>
      </w:pPr>
      <w:r w:rsidRPr="00780C7E">
        <w:t>Smluvní strany prohlašují, že osoby podepisující tuto smlouvu jsou k tomuto úkonu oprávněny.</w:t>
      </w:r>
    </w:p>
    <w:p w:rsidR="000D6CAF" w:rsidRPr="00780C7E" w:rsidRDefault="000D6CAF" w:rsidP="009B5BC8">
      <w:pPr>
        <w:numPr>
          <w:ilvl w:val="0"/>
          <w:numId w:val="1"/>
        </w:numPr>
        <w:spacing w:before="120" w:after="120"/>
        <w:ind w:left="357" w:hanging="357"/>
        <w:jc w:val="both"/>
      </w:pPr>
      <w:r w:rsidRPr="00780C7E">
        <w:t>P</w:t>
      </w:r>
      <w:r w:rsidR="0013064E" w:rsidRPr="00780C7E">
        <w:t xml:space="preserve">řevodce má </w:t>
      </w:r>
      <w:r w:rsidR="00C05E4E" w:rsidRPr="00780C7E">
        <w:t xml:space="preserve">ve svém majetku požární </w:t>
      </w:r>
      <w:r w:rsidR="00780C7E" w:rsidRPr="00780C7E">
        <w:t>automobil,</w:t>
      </w:r>
      <w:r w:rsidR="00C05E4E" w:rsidRPr="00780C7E">
        <w:t xml:space="preserve"> tovární značky </w:t>
      </w:r>
      <w:r w:rsidR="00780C7E" w:rsidRPr="00780C7E">
        <w:t>Ford Transit 80</w:t>
      </w:r>
      <w:r w:rsidR="00C05E4E" w:rsidRPr="00780C7E">
        <w:t>, rok výroby 19</w:t>
      </w:r>
      <w:r w:rsidR="00780C7E" w:rsidRPr="00780C7E">
        <w:t>98</w:t>
      </w:r>
      <w:r w:rsidR="00C05E4E" w:rsidRPr="00780C7E">
        <w:t>,</w:t>
      </w:r>
      <w:r w:rsidR="002A0757" w:rsidRPr="00780C7E">
        <w:t xml:space="preserve"> </w:t>
      </w:r>
      <w:r w:rsidR="00D24AE3" w:rsidRPr="00780C7E">
        <w:t>RZ:</w:t>
      </w:r>
      <w:r w:rsidR="002A0757" w:rsidRPr="00780C7E">
        <w:t xml:space="preserve"> </w:t>
      </w:r>
      <w:r w:rsidR="00780C7E" w:rsidRPr="00780C7E">
        <w:t>AKV 79-06</w:t>
      </w:r>
      <w:r w:rsidR="0013064E" w:rsidRPr="00780C7E">
        <w:t>, PID MP39H000</w:t>
      </w:r>
      <w:r w:rsidR="00780C7E" w:rsidRPr="00780C7E">
        <w:t>062M</w:t>
      </w:r>
      <w:r w:rsidR="00642691">
        <w:t xml:space="preserve"> </w:t>
      </w:r>
      <w:r w:rsidR="00642691" w:rsidRPr="00780C7E">
        <w:t>(dále jen „</w:t>
      </w:r>
      <w:r w:rsidR="00642691" w:rsidRPr="00642691">
        <w:rPr>
          <w:b/>
          <w:i/>
          <w:rPrChange w:id="2" w:author="Právní" w:date="2019-09-30T15:06:00Z">
            <w:rPr>
              <w:i/>
            </w:rPr>
          </w:rPrChange>
        </w:rPr>
        <w:t>Majetek</w:t>
      </w:r>
      <w:r w:rsidR="00642691" w:rsidRPr="00780C7E">
        <w:t>“)</w:t>
      </w:r>
      <w:r w:rsidR="009B5BC8" w:rsidRPr="00780C7E">
        <w:t>.</w:t>
      </w:r>
      <w:r w:rsidR="0013064E" w:rsidRPr="00780C7E">
        <w:t xml:space="preserve">  </w:t>
      </w:r>
    </w:p>
    <w:p w:rsidR="00642691" w:rsidRPr="00780C7E" w:rsidRDefault="000D6CAF">
      <w:pPr>
        <w:numPr>
          <w:ilvl w:val="0"/>
          <w:numId w:val="1"/>
        </w:numPr>
        <w:spacing w:before="120" w:after="120"/>
        <w:ind w:left="357" w:hanging="357"/>
        <w:jc w:val="both"/>
      </w:pPr>
      <w:r w:rsidRPr="00780C7E">
        <w:t xml:space="preserve">Nabyvatel má zájem nabýt </w:t>
      </w:r>
      <w:r w:rsidR="0045251A" w:rsidRPr="00780C7E">
        <w:t>Majetek</w:t>
      </w:r>
      <w:r w:rsidRPr="00780C7E">
        <w:t xml:space="preserve"> bezúplatně do svého vlastnictví za účelem jeho </w:t>
      </w:r>
      <w:r w:rsidR="00780C7E" w:rsidRPr="00780C7E">
        <w:t xml:space="preserve">využití pro potřeby spolku dobrovolných hasičů v obci </w:t>
      </w:r>
      <w:r w:rsidR="00780C7E" w:rsidRPr="000513BC">
        <w:rPr>
          <w:color w:val="000000" w:themeColor="text1"/>
          <w:rPrChange w:id="3" w:author="Miroslav Zoul" w:date="2019-10-01T07:12:00Z">
            <w:rPr/>
          </w:rPrChange>
        </w:rPr>
        <w:t>Medlešice</w:t>
      </w:r>
      <w:ins w:id="4" w:author="Právní" w:date="2019-09-30T15:05:00Z">
        <w:r w:rsidR="00642691" w:rsidRPr="000513BC">
          <w:rPr>
            <w:color w:val="000000" w:themeColor="text1"/>
            <w:rPrChange w:id="5" w:author="Miroslav Zoul" w:date="2019-10-01T07:12:00Z">
              <w:rPr/>
            </w:rPrChange>
          </w:rPr>
          <w:t xml:space="preserve"> </w:t>
        </w:r>
        <w:r w:rsidR="00642691" w:rsidRPr="000513BC">
          <w:t>v </w:t>
        </w:r>
        <w:r w:rsidR="00642691" w:rsidRPr="000513BC">
          <w:rPr>
            <w:color w:val="000000" w:themeColor="text1"/>
            <w:rPrChange w:id="6" w:author="Miroslav Zoul" w:date="2019-10-01T07:12:00Z">
              <w:rPr/>
            </w:rPrChange>
          </w:rPr>
          <w:t>rámci požární ochrany obce</w:t>
        </w:r>
      </w:ins>
      <w:r w:rsidR="002A0757" w:rsidRPr="000513BC">
        <w:rPr>
          <w:color w:val="000000" w:themeColor="text1"/>
          <w:rPrChange w:id="7" w:author="Miroslav Zoul" w:date="2019-10-01T07:12:00Z">
            <w:rPr/>
          </w:rPrChange>
        </w:rPr>
        <w:t>.</w:t>
      </w:r>
      <w:r w:rsidRPr="000513BC">
        <w:rPr>
          <w:color w:val="000000" w:themeColor="text1"/>
          <w:rPrChange w:id="8" w:author="Miroslav Zoul" w:date="2019-10-01T07:12:00Z">
            <w:rPr/>
          </w:rPrChange>
        </w:rPr>
        <w:t xml:space="preserve"> </w:t>
      </w:r>
    </w:p>
    <w:p w:rsidR="00B01B09" w:rsidRDefault="00B01B09" w:rsidP="009B5BC8">
      <w:pPr>
        <w:jc w:val="center"/>
        <w:rPr>
          <w:b/>
          <w:bCs/>
        </w:rPr>
      </w:pPr>
    </w:p>
    <w:p w:rsidR="0090493A" w:rsidRPr="00780C7E" w:rsidRDefault="00B1472D" w:rsidP="009B5BC8">
      <w:pPr>
        <w:jc w:val="center"/>
        <w:rPr>
          <w:b/>
          <w:bCs/>
        </w:rPr>
      </w:pPr>
      <w:r w:rsidRPr="00780C7E">
        <w:rPr>
          <w:b/>
          <w:bCs/>
        </w:rPr>
        <w:t>I</w:t>
      </w:r>
      <w:r w:rsidR="0090493A" w:rsidRPr="00780C7E">
        <w:rPr>
          <w:b/>
          <w:bCs/>
        </w:rPr>
        <w:t>I.</w:t>
      </w:r>
    </w:p>
    <w:p w:rsidR="0090493A" w:rsidRPr="00780C7E" w:rsidRDefault="0090493A" w:rsidP="009B5BC8">
      <w:pPr>
        <w:pStyle w:val="Nadpis2"/>
        <w:ind w:left="0"/>
      </w:pPr>
      <w:r w:rsidRPr="00780C7E">
        <w:t>Předmět smlouvy</w:t>
      </w:r>
    </w:p>
    <w:p w:rsidR="00B1472D" w:rsidRPr="00780C7E" w:rsidRDefault="0090493A" w:rsidP="009B5BC8">
      <w:pPr>
        <w:numPr>
          <w:ilvl w:val="0"/>
          <w:numId w:val="3"/>
        </w:numPr>
        <w:spacing w:before="120" w:after="120"/>
        <w:ind w:left="357" w:hanging="357"/>
        <w:jc w:val="both"/>
      </w:pPr>
      <w:r w:rsidRPr="00780C7E">
        <w:t>Pře</w:t>
      </w:r>
      <w:r w:rsidR="00B1472D" w:rsidRPr="00780C7E">
        <w:t xml:space="preserve">vodce tímto bezúplatně převádí </w:t>
      </w:r>
      <w:r w:rsidR="0045251A" w:rsidRPr="00780C7E">
        <w:t>Majetek</w:t>
      </w:r>
      <w:r w:rsidR="00B1472D" w:rsidRPr="00780C7E">
        <w:t xml:space="preserve"> včetně jeho součástí a příslušenství do vlastnictví nabyvatele a nabyvatel ho do svého vlastnictví přijímá. </w:t>
      </w:r>
    </w:p>
    <w:p w:rsidR="00780C7E" w:rsidRPr="00642691" w:rsidRDefault="0045251A">
      <w:pPr>
        <w:pStyle w:val="Styl1"/>
        <w:jc w:val="both"/>
        <w:rPr>
          <w:rFonts w:ascii="Times New Roman" w:hAnsi="Times New Roman" w:cs="Times New Roman"/>
        </w:rPr>
        <w:pPrChange w:id="9" w:author="Právní" w:date="2019-09-30T15:09:00Z">
          <w:pPr>
            <w:pStyle w:val="Styl1"/>
          </w:pPr>
        </w:pPrChange>
      </w:pPr>
      <w:r w:rsidRPr="00642691">
        <w:rPr>
          <w:rFonts w:ascii="Times New Roman" w:hAnsi="Times New Roman" w:cs="Times New Roman"/>
        </w:rPr>
        <w:t>Majetek</w:t>
      </w:r>
      <w:r w:rsidR="00B1472D" w:rsidRPr="00642691">
        <w:rPr>
          <w:rFonts w:ascii="Times New Roman" w:hAnsi="Times New Roman" w:cs="Times New Roman"/>
        </w:rPr>
        <w:t xml:space="preserve"> je převáděn za účelem jeho </w:t>
      </w:r>
      <w:r w:rsidR="00780C7E" w:rsidRPr="00642691">
        <w:rPr>
          <w:rFonts w:ascii="Times New Roman" w:hAnsi="Times New Roman" w:cs="Times New Roman"/>
        </w:rPr>
        <w:t>využití pro potřeby spolku dobrovolných hasičů v obci Medlešice</w:t>
      </w:r>
      <w:ins w:id="10" w:author="Právní" w:date="2019-09-30T15:09:00Z">
        <w:r w:rsidR="00642691" w:rsidRPr="00642691">
          <w:rPr>
            <w:rFonts w:ascii="Times New Roman" w:hAnsi="Times New Roman" w:cs="Times New Roman"/>
          </w:rPr>
          <w:t xml:space="preserve"> </w:t>
        </w:r>
        <w:r w:rsidR="00642691" w:rsidRPr="00642691">
          <w:rPr>
            <w:rFonts w:ascii="Times New Roman" w:hAnsi="Times New Roman" w:cs="Times New Roman"/>
            <w:rPrChange w:id="11" w:author="Právní" w:date="2019-09-30T15:09:00Z">
              <w:rPr/>
            </w:rPrChange>
          </w:rPr>
          <w:t>v rámci požární ochrany obce</w:t>
        </w:r>
      </w:ins>
      <w:r w:rsidR="00780C7E" w:rsidRPr="00642691">
        <w:rPr>
          <w:rFonts w:ascii="Times New Roman" w:hAnsi="Times New Roman" w:cs="Times New Roman"/>
        </w:rPr>
        <w:t xml:space="preserve">. </w:t>
      </w:r>
    </w:p>
    <w:p w:rsidR="00813A52" w:rsidRPr="00780C7E" w:rsidRDefault="0090493A" w:rsidP="009B5BC8">
      <w:pPr>
        <w:numPr>
          <w:ilvl w:val="0"/>
          <w:numId w:val="3"/>
        </w:numPr>
        <w:spacing w:before="120" w:after="120"/>
        <w:ind w:left="357" w:hanging="357"/>
        <w:jc w:val="both"/>
      </w:pPr>
      <w:r w:rsidRPr="00780C7E">
        <w:t xml:space="preserve">Vlastnické právo přechází na nabyvatele dnem </w:t>
      </w:r>
      <w:r w:rsidR="00813A52" w:rsidRPr="00780C7E">
        <w:rPr>
          <w:iCs/>
        </w:rPr>
        <w:t xml:space="preserve">fyzického předání a převzetí </w:t>
      </w:r>
      <w:r w:rsidR="0045251A" w:rsidRPr="00780C7E">
        <w:rPr>
          <w:iCs/>
        </w:rPr>
        <w:t>Majetku</w:t>
      </w:r>
      <w:r w:rsidR="007D260C" w:rsidRPr="00780C7E">
        <w:rPr>
          <w:iCs/>
        </w:rPr>
        <w:t>.</w:t>
      </w:r>
    </w:p>
    <w:p w:rsidR="00F25ED4" w:rsidRDefault="00B1472D" w:rsidP="00F25ED4">
      <w:pPr>
        <w:pStyle w:val="Styl1"/>
        <w:jc w:val="both"/>
        <w:rPr>
          <w:rFonts w:ascii="Times New Roman" w:hAnsi="Times New Roman" w:cs="Times New Roman"/>
        </w:rPr>
      </w:pPr>
      <w:r w:rsidRPr="00780C7E">
        <w:rPr>
          <w:rFonts w:ascii="Times New Roman" w:hAnsi="Times New Roman" w:cs="Times New Roman"/>
        </w:rPr>
        <w:t xml:space="preserve">Převodce prohlašuje dle </w:t>
      </w:r>
      <w:proofErr w:type="spellStart"/>
      <w:r w:rsidRPr="00780C7E">
        <w:rPr>
          <w:rFonts w:ascii="Times New Roman" w:hAnsi="Times New Roman" w:cs="Times New Roman"/>
        </w:rPr>
        <w:t>ust</w:t>
      </w:r>
      <w:proofErr w:type="spellEnd"/>
      <w:r w:rsidRPr="00780C7E">
        <w:rPr>
          <w:rFonts w:ascii="Times New Roman" w:hAnsi="Times New Roman" w:cs="Times New Roman"/>
        </w:rPr>
        <w:t>. § 43 odst. 1 zákona č. 131/2000 Sb., o hlavním městě Praze</w:t>
      </w:r>
      <w:del w:id="12" w:author="Právní" w:date="2019-09-30T15:10:00Z">
        <w:r w:rsidRPr="00780C7E" w:rsidDel="00564775">
          <w:rPr>
            <w:rFonts w:ascii="Times New Roman" w:hAnsi="Times New Roman" w:cs="Times New Roman"/>
          </w:rPr>
          <w:delText xml:space="preserve"> (ZoHMP)</w:delText>
        </w:r>
      </w:del>
      <w:r w:rsidRPr="00780C7E">
        <w:rPr>
          <w:rFonts w:ascii="Times New Roman" w:hAnsi="Times New Roman" w:cs="Times New Roman"/>
        </w:rPr>
        <w:t>, ve znění pozdějších předpisů, že podmínky pro platnost tohoto p</w:t>
      </w:r>
      <w:r w:rsidR="00FD0510" w:rsidRPr="00780C7E">
        <w:rPr>
          <w:rFonts w:ascii="Times New Roman" w:hAnsi="Times New Roman" w:cs="Times New Roman"/>
        </w:rPr>
        <w:t>rávního jednání</w:t>
      </w:r>
      <w:r w:rsidR="00780C7E">
        <w:rPr>
          <w:rFonts w:ascii="Times New Roman" w:hAnsi="Times New Roman" w:cs="Times New Roman"/>
        </w:rPr>
        <w:t xml:space="preserve"> </w:t>
      </w:r>
      <w:r w:rsidR="00FD0510" w:rsidRPr="00780C7E">
        <w:rPr>
          <w:rFonts w:ascii="Times New Roman" w:hAnsi="Times New Roman" w:cs="Times New Roman"/>
        </w:rPr>
        <w:t xml:space="preserve">byly splněny. Bezúplatný převod </w:t>
      </w:r>
      <w:r w:rsidR="0045251A" w:rsidRPr="00780C7E">
        <w:rPr>
          <w:rFonts w:ascii="Times New Roman" w:hAnsi="Times New Roman" w:cs="Times New Roman"/>
        </w:rPr>
        <w:t>Majetku</w:t>
      </w:r>
      <w:r w:rsidR="00361305" w:rsidRPr="00780C7E">
        <w:rPr>
          <w:rFonts w:ascii="Times New Roman" w:hAnsi="Times New Roman" w:cs="Times New Roman"/>
        </w:rPr>
        <w:t xml:space="preserve"> </w:t>
      </w:r>
      <w:r w:rsidR="00074B12" w:rsidRPr="00780C7E">
        <w:rPr>
          <w:rFonts w:ascii="Times New Roman" w:hAnsi="Times New Roman" w:cs="Times New Roman"/>
        </w:rPr>
        <w:t>byl</w:t>
      </w:r>
      <w:r w:rsidR="00FD0510" w:rsidRPr="00780C7E">
        <w:rPr>
          <w:rFonts w:ascii="Times New Roman" w:hAnsi="Times New Roman" w:cs="Times New Roman"/>
        </w:rPr>
        <w:t xml:space="preserve"> schválen </w:t>
      </w:r>
      <w:r w:rsidR="00F25ED4">
        <w:rPr>
          <w:rFonts w:ascii="Times New Roman" w:hAnsi="Times New Roman" w:cs="Times New Roman"/>
        </w:rPr>
        <w:t>z</w:t>
      </w:r>
      <w:r w:rsidRPr="00780C7E">
        <w:rPr>
          <w:rFonts w:ascii="Times New Roman" w:hAnsi="Times New Roman" w:cs="Times New Roman"/>
        </w:rPr>
        <w:t>astupitelstv</w:t>
      </w:r>
      <w:r w:rsidR="00FD0510" w:rsidRPr="00780C7E">
        <w:rPr>
          <w:rFonts w:ascii="Times New Roman" w:hAnsi="Times New Roman" w:cs="Times New Roman"/>
        </w:rPr>
        <w:t>em Městské části Praha 18</w:t>
      </w:r>
      <w:r w:rsidRPr="00780C7E">
        <w:rPr>
          <w:rFonts w:ascii="Times New Roman" w:hAnsi="Times New Roman" w:cs="Times New Roman"/>
        </w:rPr>
        <w:t xml:space="preserve"> </w:t>
      </w:r>
      <w:r w:rsidRPr="00780C7E">
        <w:rPr>
          <w:rFonts w:ascii="Times New Roman" w:hAnsi="Times New Roman" w:cs="Times New Roman"/>
          <w:highlight w:val="yellow"/>
        </w:rPr>
        <w:lastRenderedPageBreak/>
        <w:t xml:space="preserve">usnesením ZMČ č. </w:t>
      </w:r>
      <w:proofErr w:type="spellStart"/>
      <w:r w:rsidR="00780C7E" w:rsidRPr="00780C7E">
        <w:rPr>
          <w:rFonts w:ascii="Times New Roman" w:hAnsi="Times New Roman" w:cs="Times New Roman"/>
          <w:highlight w:val="yellow"/>
        </w:rPr>
        <w:t>xxx</w:t>
      </w:r>
      <w:proofErr w:type="spellEnd"/>
      <w:r w:rsidR="00FD26CD">
        <w:rPr>
          <w:rFonts w:ascii="Times New Roman" w:hAnsi="Times New Roman" w:cs="Times New Roman"/>
          <w:highlight w:val="yellow"/>
        </w:rPr>
        <w:t>/</w:t>
      </w:r>
      <w:proofErr w:type="spellStart"/>
      <w:r w:rsidR="00780C7E" w:rsidRPr="00780C7E">
        <w:rPr>
          <w:rFonts w:ascii="Times New Roman" w:hAnsi="Times New Roman" w:cs="Times New Roman"/>
          <w:highlight w:val="yellow"/>
        </w:rPr>
        <w:t>xx</w:t>
      </w:r>
      <w:proofErr w:type="spellEnd"/>
      <w:r w:rsidR="00FD26CD">
        <w:rPr>
          <w:rFonts w:ascii="Times New Roman" w:hAnsi="Times New Roman" w:cs="Times New Roman"/>
          <w:highlight w:val="yellow"/>
        </w:rPr>
        <w:t>/</w:t>
      </w:r>
      <w:proofErr w:type="spellStart"/>
      <w:r w:rsidR="00780C7E" w:rsidRPr="00780C7E">
        <w:rPr>
          <w:rFonts w:ascii="Times New Roman" w:hAnsi="Times New Roman" w:cs="Times New Roman"/>
          <w:highlight w:val="yellow"/>
        </w:rPr>
        <w:t>xx</w:t>
      </w:r>
      <w:proofErr w:type="spellEnd"/>
      <w:r w:rsidR="00F25ED4">
        <w:rPr>
          <w:rFonts w:ascii="Times New Roman" w:hAnsi="Times New Roman" w:cs="Times New Roman"/>
        </w:rPr>
        <w:t xml:space="preserve">. </w:t>
      </w:r>
      <w:r w:rsidR="00F25ED4" w:rsidRPr="00B1472D">
        <w:rPr>
          <w:rFonts w:ascii="Times New Roman" w:hAnsi="Times New Roman" w:cs="Times New Roman"/>
        </w:rPr>
        <w:t xml:space="preserve">Uzavření této smlouvy bylo schváleno </w:t>
      </w:r>
      <w:r w:rsidR="00F25ED4" w:rsidRPr="00FD0510">
        <w:rPr>
          <w:rFonts w:ascii="Times New Roman" w:hAnsi="Times New Roman" w:cs="Times New Roman"/>
          <w:highlight w:val="yellow"/>
        </w:rPr>
        <w:t xml:space="preserve">usnesením č. </w:t>
      </w:r>
      <w:proofErr w:type="spellStart"/>
      <w:r w:rsidR="00F25ED4" w:rsidRPr="0023290F">
        <w:rPr>
          <w:rFonts w:ascii="Times New Roman" w:hAnsi="Times New Roman" w:cs="Times New Roman"/>
          <w:highlight w:val="yellow"/>
        </w:rPr>
        <w:t>xxx</w:t>
      </w:r>
      <w:proofErr w:type="spellEnd"/>
      <w:r w:rsidR="00F25ED4" w:rsidRPr="0023290F">
        <w:rPr>
          <w:rFonts w:ascii="Times New Roman" w:hAnsi="Times New Roman" w:cs="Times New Roman"/>
          <w:highlight w:val="yellow"/>
        </w:rPr>
        <w:t>/</w:t>
      </w:r>
      <w:proofErr w:type="spellStart"/>
      <w:r w:rsidR="00F25ED4" w:rsidRPr="0023290F">
        <w:rPr>
          <w:rFonts w:ascii="Times New Roman" w:hAnsi="Times New Roman" w:cs="Times New Roman"/>
          <w:highlight w:val="yellow"/>
        </w:rPr>
        <w:t>xx</w:t>
      </w:r>
      <w:proofErr w:type="spellEnd"/>
      <w:r w:rsidR="00F25ED4" w:rsidRPr="0023290F">
        <w:rPr>
          <w:rFonts w:ascii="Times New Roman" w:hAnsi="Times New Roman" w:cs="Times New Roman"/>
          <w:highlight w:val="yellow"/>
        </w:rPr>
        <w:t>/</w:t>
      </w:r>
      <w:proofErr w:type="spellStart"/>
      <w:r w:rsidR="00F25ED4" w:rsidRPr="0023290F">
        <w:rPr>
          <w:rFonts w:ascii="Times New Roman" w:hAnsi="Times New Roman" w:cs="Times New Roman"/>
          <w:highlight w:val="yellow"/>
        </w:rPr>
        <w:t>xx</w:t>
      </w:r>
      <w:proofErr w:type="spellEnd"/>
      <w:r w:rsidR="00F25ED4" w:rsidRPr="0023290F">
        <w:rPr>
          <w:rFonts w:ascii="Times New Roman" w:hAnsi="Times New Roman" w:cs="Times New Roman"/>
          <w:highlight w:val="yellow"/>
        </w:rPr>
        <w:t>.</w:t>
      </w:r>
    </w:p>
    <w:p w:rsidR="00B1472D" w:rsidRDefault="00B1472D" w:rsidP="009B5BC8">
      <w:pPr>
        <w:jc w:val="center"/>
      </w:pPr>
    </w:p>
    <w:p w:rsidR="00B01B09" w:rsidRPr="00780C7E" w:rsidDel="00B12742" w:rsidRDefault="00B01B09" w:rsidP="00F25ED4">
      <w:pPr>
        <w:pStyle w:val="Styl1"/>
        <w:numPr>
          <w:ilvl w:val="0"/>
          <w:numId w:val="0"/>
        </w:numPr>
        <w:spacing w:before="120" w:after="120"/>
        <w:ind w:left="360"/>
        <w:jc w:val="both"/>
        <w:rPr>
          <w:del w:id="13" w:author="Právní" w:date="2019-09-30T15:22:00Z"/>
          <w:rFonts w:ascii="Times New Roman" w:hAnsi="Times New Roman" w:cs="Times New Roman"/>
        </w:rPr>
      </w:pPr>
    </w:p>
    <w:p w:rsidR="003959C5" w:rsidDel="00B12742" w:rsidRDefault="003959C5" w:rsidP="009B5BC8">
      <w:pPr>
        <w:jc w:val="center"/>
        <w:rPr>
          <w:del w:id="14" w:author="Právní" w:date="2019-09-30T15:22:00Z"/>
          <w:b/>
          <w:bCs/>
        </w:rPr>
      </w:pPr>
    </w:p>
    <w:p w:rsidR="003959C5" w:rsidDel="00642691" w:rsidRDefault="003959C5" w:rsidP="009B5BC8">
      <w:pPr>
        <w:jc w:val="center"/>
        <w:rPr>
          <w:del w:id="15" w:author="Právní" w:date="2019-09-30T15:05:00Z"/>
          <w:b/>
          <w:bCs/>
        </w:rPr>
      </w:pPr>
    </w:p>
    <w:p w:rsidR="0090493A" w:rsidRPr="00780C7E" w:rsidRDefault="0090493A" w:rsidP="009B5BC8">
      <w:pPr>
        <w:jc w:val="center"/>
        <w:rPr>
          <w:b/>
          <w:bCs/>
        </w:rPr>
      </w:pPr>
      <w:r w:rsidRPr="00780C7E">
        <w:rPr>
          <w:b/>
          <w:bCs/>
        </w:rPr>
        <w:t>I</w:t>
      </w:r>
      <w:r w:rsidR="00B1472D" w:rsidRPr="00780C7E">
        <w:rPr>
          <w:b/>
          <w:bCs/>
        </w:rPr>
        <w:t>II</w:t>
      </w:r>
      <w:r w:rsidRPr="00780C7E">
        <w:rPr>
          <w:b/>
          <w:bCs/>
        </w:rPr>
        <w:t>.</w:t>
      </w:r>
    </w:p>
    <w:p w:rsidR="0090493A" w:rsidRPr="00780C7E" w:rsidRDefault="0090493A" w:rsidP="009B5BC8">
      <w:pPr>
        <w:jc w:val="center"/>
      </w:pPr>
      <w:r w:rsidRPr="00780C7E">
        <w:rPr>
          <w:b/>
          <w:bCs/>
        </w:rPr>
        <w:t xml:space="preserve">Stav </w:t>
      </w:r>
      <w:r w:rsidR="007D260C" w:rsidRPr="00780C7E">
        <w:rPr>
          <w:b/>
          <w:bCs/>
        </w:rPr>
        <w:t xml:space="preserve">převáděného </w:t>
      </w:r>
      <w:r w:rsidR="0045251A" w:rsidRPr="00780C7E">
        <w:rPr>
          <w:b/>
          <w:bCs/>
        </w:rPr>
        <w:t>Majetku</w:t>
      </w:r>
    </w:p>
    <w:p w:rsidR="0090493A" w:rsidRPr="00780C7E" w:rsidRDefault="00B7615F" w:rsidP="009B5BC8">
      <w:pPr>
        <w:numPr>
          <w:ilvl w:val="0"/>
          <w:numId w:val="6"/>
        </w:numPr>
        <w:spacing w:before="120" w:after="120"/>
        <w:ind w:left="357" w:hanging="357"/>
        <w:jc w:val="both"/>
      </w:pPr>
      <w:r w:rsidRPr="00780C7E">
        <w:t xml:space="preserve">Nabyvatel prohlašuje, že </w:t>
      </w:r>
      <w:r w:rsidR="0090493A" w:rsidRPr="00780C7E">
        <w:t xml:space="preserve">je </w:t>
      </w:r>
      <w:r w:rsidRPr="00780C7E">
        <w:t>mu</w:t>
      </w:r>
      <w:r w:rsidR="0090493A" w:rsidRPr="00780C7E">
        <w:t xml:space="preserve"> znám </w:t>
      </w:r>
      <w:r w:rsidRPr="00780C7E">
        <w:t>právní i technický</w:t>
      </w:r>
      <w:r w:rsidR="0090493A" w:rsidRPr="00780C7E">
        <w:t xml:space="preserve"> stav převáděného </w:t>
      </w:r>
      <w:r w:rsidR="0045251A" w:rsidRPr="00780C7E">
        <w:t>Majetku</w:t>
      </w:r>
      <w:r w:rsidR="00813A52" w:rsidRPr="00780C7E">
        <w:t xml:space="preserve"> </w:t>
      </w:r>
      <w:r w:rsidR="0090493A" w:rsidRPr="00780C7E">
        <w:t>v době uzavření této smlouvy</w:t>
      </w:r>
      <w:r w:rsidRPr="00780C7E">
        <w:t xml:space="preserve">, který </w:t>
      </w:r>
      <w:r w:rsidR="0095305A" w:rsidRPr="00780C7E">
        <w:t xml:space="preserve">vyplývá ze </w:t>
      </w:r>
      <w:bookmarkStart w:id="16" w:name="OLE_LINK3"/>
      <w:bookmarkStart w:id="17" w:name="OLE_LINK4"/>
      <w:r w:rsidR="0095305A" w:rsidRPr="00780C7E">
        <w:t xml:space="preserve">Zprávy o </w:t>
      </w:r>
      <w:r w:rsidR="0023290F" w:rsidRPr="00780C7E">
        <w:t xml:space="preserve">technickém stavu </w:t>
      </w:r>
      <w:r w:rsidR="0045251A" w:rsidRPr="00780C7E">
        <w:t>v</w:t>
      </w:r>
      <w:r w:rsidR="0095305A" w:rsidRPr="00780C7E">
        <w:t xml:space="preserve">ozidla ze dne </w:t>
      </w:r>
      <w:proofErr w:type="gramStart"/>
      <w:r w:rsidR="0063497B">
        <w:t>18</w:t>
      </w:r>
      <w:r w:rsidR="0095305A" w:rsidRPr="00780C7E">
        <w:t>.</w:t>
      </w:r>
      <w:r w:rsidR="00D24AE3" w:rsidRPr="00780C7E">
        <w:t>0</w:t>
      </w:r>
      <w:r w:rsidR="0063497B">
        <w:t>2</w:t>
      </w:r>
      <w:r w:rsidR="0095305A" w:rsidRPr="00780C7E">
        <w:t>.201</w:t>
      </w:r>
      <w:r w:rsidR="0063497B">
        <w:t>9</w:t>
      </w:r>
      <w:proofErr w:type="gramEnd"/>
      <w:r w:rsidR="0095305A" w:rsidRPr="00780C7E">
        <w:t xml:space="preserve"> zpracované </w:t>
      </w:r>
      <w:r w:rsidR="0063497B">
        <w:t>velitelem JSDH Praha 18-Letňany</w:t>
      </w:r>
      <w:ins w:id="18" w:author="Právní" w:date="2019-09-30T15:11:00Z">
        <w:r w:rsidR="009B61C8">
          <w:t>,</w:t>
        </w:r>
      </w:ins>
      <w:r w:rsidR="0023290F" w:rsidRPr="00780C7E">
        <w:t xml:space="preserve"> </w:t>
      </w:r>
      <w:bookmarkEnd w:id="16"/>
      <w:bookmarkEnd w:id="17"/>
      <w:r w:rsidR="0095305A" w:rsidRPr="00780C7E">
        <w:t>a</w:t>
      </w:r>
      <w:r w:rsidR="0090493A" w:rsidRPr="00780C7E">
        <w:t xml:space="preserve"> že jej v</w:t>
      </w:r>
      <w:r w:rsidR="0095305A" w:rsidRPr="00780C7E">
        <w:t> </w:t>
      </w:r>
      <w:r w:rsidR="0090493A" w:rsidRPr="00780C7E">
        <w:t>tomto</w:t>
      </w:r>
      <w:r w:rsidR="0095305A" w:rsidRPr="00780C7E">
        <w:t xml:space="preserve"> právním a technickém</w:t>
      </w:r>
      <w:r w:rsidR="0090493A" w:rsidRPr="00780C7E">
        <w:t xml:space="preserve"> stavu</w:t>
      </w:r>
      <w:r w:rsidRPr="00780C7E">
        <w:t xml:space="preserve"> do svého vlastnictví</w:t>
      </w:r>
      <w:r w:rsidR="0090493A" w:rsidRPr="00780C7E">
        <w:t xml:space="preserve"> přijímá.</w:t>
      </w:r>
      <w:r w:rsidRPr="00780C7E">
        <w:t xml:space="preserve"> Kopie </w:t>
      </w:r>
      <w:r w:rsidR="0095305A" w:rsidRPr="00780C7E">
        <w:t xml:space="preserve">Zprávy o </w:t>
      </w:r>
      <w:r w:rsidR="0023290F" w:rsidRPr="00780C7E">
        <w:t xml:space="preserve">technickém stavu </w:t>
      </w:r>
      <w:r w:rsidR="0045251A" w:rsidRPr="00780C7E">
        <w:t>v</w:t>
      </w:r>
      <w:r w:rsidR="0095305A" w:rsidRPr="00780C7E">
        <w:t xml:space="preserve">ozidla je přílohou č. </w:t>
      </w:r>
      <w:r w:rsidR="0023290F" w:rsidRPr="00780C7E">
        <w:t>1</w:t>
      </w:r>
      <w:r w:rsidR="0095305A" w:rsidRPr="00780C7E">
        <w:t xml:space="preserve"> této smlouvy.</w:t>
      </w:r>
    </w:p>
    <w:p w:rsidR="00AB351C" w:rsidRPr="00780C7E" w:rsidRDefault="0045251A" w:rsidP="009B5BC8">
      <w:pPr>
        <w:numPr>
          <w:ilvl w:val="0"/>
          <w:numId w:val="6"/>
        </w:numPr>
        <w:spacing w:before="120" w:after="120"/>
        <w:ind w:left="357" w:hanging="357"/>
        <w:jc w:val="both"/>
      </w:pPr>
      <w:r w:rsidRPr="00780C7E">
        <w:t xml:space="preserve">Nabyvatel bere na vědomí, že </w:t>
      </w:r>
      <w:r w:rsidR="00ED1FEA" w:rsidRPr="00780C7E">
        <w:t xml:space="preserve">pořizovací cena Majetku je </w:t>
      </w:r>
      <w:r w:rsidR="0063497B">
        <w:t>710.590</w:t>
      </w:r>
      <w:r w:rsidR="00ED1FEA" w:rsidRPr="00780C7E">
        <w:t xml:space="preserve">,- Kč a </w:t>
      </w:r>
      <w:r w:rsidR="00AB351C" w:rsidRPr="00780C7E">
        <w:t xml:space="preserve">účetní </w:t>
      </w:r>
      <w:r w:rsidR="00ED1FEA" w:rsidRPr="00780C7E">
        <w:t>cena</w:t>
      </w:r>
      <w:r w:rsidR="00AB351C" w:rsidRPr="00780C7E">
        <w:t xml:space="preserve"> </w:t>
      </w:r>
      <w:r w:rsidR="00ED1FEA" w:rsidRPr="00780C7E">
        <w:t>M</w:t>
      </w:r>
      <w:r w:rsidR="00AB351C" w:rsidRPr="00780C7E">
        <w:t xml:space="preserve">ajetku je </w:t>
      </w:r>
      <w:r w:rsidR="00ED1FEA" w:rsidRPr="00780C7E">
        <w:t xml:space="preserve">ke dni převodu </w:t>
      </w:r>
      <w:proofErr w:type="spellStart"/>
      <w:r w:rsidR="0063497B" w:rsidRPr="0063497B">
        <w:rPr>
          <w:highlight w:val="yellow"/>
        </w:rPr>
        <w:t>xxx</w:t>
      </w:r>
      <w:proofErr w:type="spellEnd"/>
      <w:r w:rsidR="00FD26CD">
        <w:rPr>
          <w:highlight w:val="yellow"/>
        </w:rPr>
        <w:t xml:space="preserve"> </w:t>
      </w:r>
      <w:proofErr w:type="spellStart"/>
      <w:r w:rsidR="0063497B" w:rsidRPr="0063497B">
        <w:rPr>
          <w:highlight w:val="yellow"/>
        </w:rPr>
        <w:t>xxx</w:t>
      </w:r>
      <w:proofErr w:type="spellEnd"/>
      <w:r w:rsidR="00AB351C" w:rsidRPr="00780C7E">
        <w:t>,- Kč</w:t>
      </w:r>
    </w:p>
    <w:p w:rsidR="00C755F3" w:rsidRPr="00780C7E" w:rsidRDefault="00AB351C" w:rsidP="009B5BC8">
      <w:pPr>
        <w:numPr>
          <w:ilvl w:val="0"/>
          <w:numId w:val="6"/>
        </w:numPr>
        <w:spacing w:before="120" w:after="120"/>
        <w:jc w:val="both"/>
      </w:pPr>
      <w:r w:rsidRPr="00780C7E">
        <w:t>Jedná se o Majetek</w:t>
      </w:r>
      <w:r w:rsidR="0063497B">
        <w:t>,</w:t>
      </w:r>
      <w:r w:rsidR="00962D7E">
        <w:t xml:space="preserve"> </w:t>
      </w:r>
      <w:r w:rsidR="0063497B">
        <w:t xml:space="preserve">který je v současné době </w:t>
      </w:r>
      <w:ins w:id="19" w:author="Právní" w:date="2019-09-30T15:20:00Z">
        <w:r w:rsidR="00B12742">
          <w:t>převodcem nevyužíván</w:t>
        </w:r>
      </w:ins>
      <w:del w:id="20" w:author="Právní" w:date="2019-09-30T15:20:00Z">
        <w:r w:rsidR="0063497B" w:rsidDel="00B12742">
          <w:delText>nepoužívaný</w:delText>
        </w:r>
      </w:del>
      <w:r w:rsidR="0063497B">
        <w:t xml:space="preserve"> z důvodu nespecifikované závad</w:t>
      </w:r>
      <w:del w:id="21" w:author="Právní" w:date="2019-09-30T15:13:00Z">
        <w:r w:rsidR="0063497B" w:rsidDel="009B61C8">
          <w:delText>ě</w:delText>
        </w:r>
      </w:del>
      <w:ins w:id="22" w:author="Právní" w:date="2019-09-30T15:13:00Z">
        <w:r w:rsidR="009B61C8">
          <w:t>y</w:t>
        </w:r>
      </w:ins>
      <w:r w:rsidR="0063497B">
        <w:t xml:space="preserve"> na elektroinstalaci, kdy dochází k vybíjení akumulátoru</w:t>
      </w:r>
      <w:r w:rsidR="00962D7E">
        <w:t xml:space="preserve">. V rámci celkového stavu </w:t>
      </w:r>
      <w:del w:id="23" w:author="Právní" w:date="2019-09-30T15:16:00Z">
        <w:r w:rsidR="00962D7E" w:rsidDel="009B61C8">
          <w:delText>vozidla</w:delText>
        </w:r>
      </w:del>
      <w:ins w:id="24" w:author="Právní" w:date="2019-09-30T15:16:00Z">
        <w:r w:rsidR="009B61C8">
          <w:t>Majetku</w:t>
        </w:r>
      </w:ins>
      <w:del w:id="25" w:author="Právní" w:date="2019-09-30T15:15:00Z">
        <w:r w:rsidR="00962D7E" w:rsidDel="009B61C8">
          <w:delText>, bez dalších investic,</w:delText>
        </w:r>
      </w:del>
      <w:r w:rsidR="00962D7E">
        <w:t xml:space="preserve"> nelze</w:t>
      </w:r>
      <w:ins w:id="26" w:author="Právní" w:date="2019-09-30T15:15:00Z">
        <w:r w:rsidR="009B61C8">
          <w:t xml:space="preserve"> bez dalších investic</w:t>
        </w:r>
      </w:ins>
      <w:r w:rsidR="00962D7E">
        <w:t xml:space="preserve"> </w:t>
      </w:r>
      <w:r w:rsidR="007939FB" w:rsidRPr="00780C7E">
        <w:t>zachov</w:t>
      </w:r>
      <w:r w:rsidR="00962D7E">
        <w:t xml:space="preserve">at jeho </w:t>
      </w:r>
      <w:r w:rsidR="007939FB" w:rsidRPr="00780C7E">
        <w:t>akceschopnost</w:t>
      </w:r>
      <w:r w:rsidR="00962D7E">
        <w:t xml:space="preserve"> pro výjezdy jednotky. Další investice </w:t>
      </w:r>
      <w:ins w:id="27" w:author="Právní" w:date="2019-09-30T15:17:00Z">
        <w:r w:rsidR="009B61C8">
          <w:t xml:space="preserve">do </w:t>
        </w:r>
      </w:ins>
      <w:del w:id="28" w:author="Právní" w:date="2019-09-30T15:17:00Z">
        <w:r w:rsidR="00962D7E" w:rsidDel="009B61C8">
          <w:delText xml:space="preserve">na </w:delText>
        </w:r>
      </w:del>
      <w:r w:rsidR="00962D7E">
        <w:t>oprav</w:t>
      </w:r>
      <w:del w:id="29" w:author="Právní" w:date="2019-09-30T15:17:00Z">
        <w:r w:rsidR="00962D7E" w:rsidDel="009B61C8">
          <w:delText>y</w:delText>
        </w:r>
      </w:del>
      <w:ins w:id="30" w:author="Právní" w:date="2019-09-30T15:17:00Z">
        <w:r w:rsidR="009B61C8">
          <w:t xml:space="preserve"> Majetku</w:t>
        </w:r>
      </w:ins>
      <w:r w:rsidR="00962D7E">
        <w:t xml:space="preserve"> </w:t>
      </w:r>
      <w:r w:rsidR="007939FB" w:rsidRPr="00780C7E">
        <w:t>by byl</w:t>
      </w:r>
      <w:r w:rsidR="00962D7E">
        <w:t>y</w:t>
      </w:r>
      <w:r w:rsidR="007939FB" w:rsidRPr="00780C7E">
        <w:t xml:space="preserve"> </w:t>
      </w:r>
      <w:r w:rsidRPr="00780C7E">
        <w:t>neúčeln</w:t>
      </w:r>
      <w:r w:rsidR="007939FB" w:rsidRPr="00780C7E">
        <w:t xml:space="preserve">é pro </w:t>
      </w:r>
      <w:r w:rsidRPr="00780C7E">
        <w:t xml:space="preserve">vysoké nerentabilní náklady </w:t>
      </w:r>
      <w:ins w:id="31" w:author="Právní" w:date="2019-09-30T15:18:00Z">
        <w:r w:rsidR="009B61C8">
          <w:t>bez adekvátního zhodnocení Majetku</w:t>
        </w:r>
      </w:ins>
      <w:del w:id="32" w:author="Právní" w:date="2019-09-30T15:18:00Z">
        <w:r w:rsidR="00962D7E" w:rsidDel="009B61C8">
          <w:delText>v rámci zhodnocení vozidla</w:delText>
        </w:r>
      </w:del>
      <w:r w:rsidR="00962D7E">
        <w:t xml:space="preserve"> </w:t>
      </w:r>
      <w:ins w:id="33" w:author="Právní" w:date="2019-09-30T15:19:00Z">
        <w:r w:rsidR="009B61C8">
          <w:t xml:space="preserve">s ohledem na jeho </w:t>
        </w:r>
        <w:r w:rsidR="009B61C8" w:rsidRPr="009B61C8">
          <w:t>moráln</w:t>
        </w:r>
        <w:r w:rsidR="009B61C8">
          <w:t>í</w:t>
        </w:r>
        <w:r w:rsidR="009B61C8" w:rsidRPr="009B61C8">
          <w:t xml:space="preserve"> i technick</w:t>
        </w:r>
        <w:r w:rsidR="009B61C8">
          <w:t>ou</w:t>
        </w:r>
        <w:r w:rsidR="009B61C8" w:rsidRPr="009B61C8">
          <w:t xml:space="preserve"> zastaral</w:t>
        </w:r>
        <w:r w:rsidR="009B61C8">
          <w:t>ost, pročež</w:t>
        </w:r>
      </w:ins>
      <w:del w:id="34" w:author="Právní" w:date="2019-09-30T15:19:00Z">
        <w:r w:rsidR="00962D7E" w:rsidDel="009B61C8">
          <w:delText xml:space="preserve">a </w:delText>
        </w:r>
        <w:r w:rsidR="007939FB" w:rsidRPr="00780C7E" w:rsidDel="009B61C8">
          <w:delText>z toh</w:delText>
        </w:r>
      </w:del>
      <w:del w:id="35" w:author="Právní" w:date="2019-09-30T15:20:00Z">
        <w:r w:rsidR="007939FB" w:rsidRPr="00780C7E" w:rsidDel="009B61C8">
          <w:delText>oto důvodu</w:delText>
        </w:r>
      </w:del>
      <w:r w:rsidR="007939FB" w:rsidRPr="00780C7E">
        <w:t xml:space="preserve"> je bezúplatný převod Majetku hospodárnější než jiný způsob naložení s Majetkem. </w:t>
      </w:r>
    </w:p>
    <w:p w:rsidR="00C755F3" w:rsidRPr="00780C7E" w:rsidRDefault="0090493A" w:rsidP="009B5BC8">
      <w:pPr>
        <w:numPr>
          <w:ilvl w:val="0"/>
          <w:numId w:val="6"/>
        </w:numPr>
        <w:spacing w:before="120" w:after="120"/>
        <w:ind w:left="357" w:hanging="357"/>
        <w:jc w:val="both"/>
      </w:pPr>
      <w:r w:rsidRPr="00780C7E">
        <w:t>Nabyvateli nevyplývají z této smlouvy vůči převodci žádné ná</w:t>
      </w:r>
      <w:r w:rsidR="00D24AE3" w:rsidRPr="00780C7E">
        <w:t>roky z vad, které se projeví na </w:t>
      </w:r>
      <w:r w:rsidR="0045251A" w:rsidRPr="00780C7E">
        <w:t>Majetku</w:t>
      </w:r>
      <w:r w:rsidRPr="00780C7E">
        <w:t xml:space="preserve"> po uzavření této smlouvy.</w:t>
      </w:r>
    </w:p>
    <w:p w:rsidR="003959C5" w:rsidRPr="003959C5" w:rsidRDefault="00C515E5" w:rsidP="003959C5">
      <w:pPr>
        <w:numPr>
          <w:ilvl w:val="0"/>
          <w:numId w:val="6"/>
        </w:numPr>
        <w:spacing w:before="120" w:after="120"/>
        <w:jc w:val="both"/>
        <w:rPr>
          <w:i/>
        </w:rPr>
      </w:pPr>
      <w:r w:rsidRPr="00780C7E">
        <w:t>Převodce prohlašuje, že na Majetku neváznou žádná práva třetích osob.</w:t>
      </w:r>
    </w:p>
    <w:p w:rsidR="00B01B09" w:rsidRDefault="00B01B09" w:rsidP="009B5BC8">
      <w:pPr>
        <w:ind w:left="357"/>
        <w:jc w:val="center"/>
        <w:rPr>
          <w:b/>
          <w:bCs/>
        </w:rPr>
      </w:pPr>
    </w:p>
    <w:p w:rsidR="00BC2451" w:rsidRPr="00780C7E" w:rsidRDefault="00C755F3" w:rsidP="009B5BC8">
      <w:pPr>
        <w:ind w:left="357"/>
        <w:jc w:val="center"/>
        <w:rPr>
          <w:b/>
          <w:bCs/>
        </w:rPr>
      </w:pPr>
      <w:r w:rsidRPr="00780C7E">
        <w:rPr>
          <w:b/>
          <w:bCs/>
        </w:rPr>
        <w:t>I</w:t>
      </w:r>
      <w:r w:rsidR="00BC2451" w:rsidRPr="00780C7E">
        <w:rPr>
          <w:b/>
          <w:bCs/>
        </w:rPr>
        <w:t>V.</w:t>
      </w:r>
    </w:p>
    <w:p w:rsidR="0090493A" w:rsidRPr="00780C7E" w:rsidRDefault="0090493A" w:rsidP="009B5BC8">
      <w:pPr>
        <w:ind w:left="357"/>
        <w:jc w:val="center"/>
        <w:rPr>
          <w:b/>
          <w:bCs/>
        </w:rPr>
      </w:pPr>
      <w:r w:rsidRPr="00780C7E">
        <w:rPr>
          <w:b/>
          <w:bCs/>
        </w:rPr>
        <w:t xml:space="preserve">Předání a převzetí </w:t>
      </w:r>
      <w:r w:rsidR="00C755F3" w:rsidRPr="00780C7E">
        <w:rPr>
          <w:b/>
          <w:bCs/>
        </w:rPr>
        <w:t>Majetku</w:t>
      </w:r>
    </w:p>
    <w:p w:rsidR="00C755F3" w:rsidRPr="00780C7E" w:rsidRDefault="00C755F3" w:rsidP="009B5BC8">
      <w:pPr>
        <w:pStyle w:val="Zkladntextodsazen"/>
        <w:numPr>
          <w:ilvl w:val="0"/>
          <w:numId w:val="7"/>
        </w:numPr>
        <w:spacing w:before="120" w:after="120"/>
      </w:pPr>
      <w:r w:rsidRPr="00780C7E">
        <w:t xml:space="preserve">O předání a převzetí převáděného </w:t>
      </w:r>
      <w:r w:rsidR="00286D03" w:rsidRPr="00780C7E">
        <w:t>M</w:t>
      </w:r>
      <w:r w:rsidRPr="00780C7E">
        <w:t xml:space="preserve">ajetku bude </w:t>
      </w:r>
      <w:r w:rsidR="00286D03" w:rsidRPr="00780C7E">
        <w:t>sepsán předávací pr</w:t>
      </w:r>
      <w:r w:rsidRPr="00780C7E">
        <w:t xml:space="preserve">otokol. Za </w:t>
      </w:r>
      <w:del w:id="36" w:author="Právní" w:date="2019-09-30T15:21:00Z">
        <w:r w:rsidR="00286D03" w:rsidRPr="00780C7E" w:rsidDel="00B12742">
          <w:delText>P</w:delText>
        </w:r>
      </w:del>
      <w:ins w:id="37" w:author="Právní" w:date="2019-09-30T15:21:00Z">
        <w:r w:rsidR="00B12742">
          <w:t>p</w:t>
        </w:r>
      </w:ins>
      <w:r w:rsidR="00286D03" w:rsidRPr="00780C7E">
        <w:t xml:space="preserve">řevodce je oprávněnou </w:t>
      </w:r>
      <w:r w:rsidRPr="00780C7E">
        <w:t>osobou k</w:t>
      </w:r>
      <w:r w:rsidR="00286D03" w:rsidRPr="00780C7E">
        <w:t xml:space="preserve"> předání Majetku </w:t>
      </w:r>
      <w:r w:rsidR="003959C5">
        <w:t xml:space="preserve">Martin Krupička, </w:t>
      </w:r>
      <w:r w:rsidR="001847B2" w:rsidRPr="00780C7E">
        <w:t>velitel JPO Praha 18,</w:t>
      </w:r>
      <w:r w:rsidR="009B5BC8" w:rsidRPr="00780C7E">
        <w:t xml:space="preserve"> za </w:t>
      </w:r>
      <w:r w:rsidR="00286D03" w:rsidRPr="00780C7E">
        <w:t>nabyvatele</w:t>
      </w:r>
      <w:r w:rsidRPr="00780C7E">
        <w:t xml:space="preserve"> je </w:t>
      </w:r>
      <w:r w:rsidR="00286D03" w:rsidRPr="00780C7E">
        <w:t xml:space="preserve">oprávněnou osobou k převzetí Majetku </w:t>
      </w:r>
      <w:r w:rsidR="003959C5">
        <w:t xml:space="preserve">Karel </w:t>
      </w:r>
      <w:proofErr w:type="spellStart"/>
      <w:r w:rsidR="003959C5">
        <w:t>Mňuk</w:t>
      </w:r>
      <w:proofErr w:type="spellEnd"/>
      <w:r w:rsidR="003959C5">
        <w:t>, starosta sboru dobrovolných hasičů Medlešice.</w:t>
      </w:r>
    </w:p>
    <w:p w:rsidR="00C755F3" w:rsidRPr="00780C7E" w:rsidRDefault="00C755F3" w:rsidP="009B5BC8">
      <w:pPr>
        <w:pStyle w:val="Zkladntextodsazen"/>
        <w:numPr>
          <w:ilvl w:val="0"/>
          <w:numId w:val="7"/>
        </w:numPr>
        <w:spacing w:before="120" w:after="120"/>
      </w:pPr>
      <w:r w:rsidRPr="00780C7E">
        <w:t xml:space="preserve">Nabyvatel se zavazuje, </w:t>
      </w:r>
      <w:r w:rsidR="00C515E5" w:rsidRPr="00780C7E">
        <w:t>ž</w:t>
      </w:r>
      <w:r w:rsidRPr="00780C7E">
        <w:t xml:space="preserve">e </w:t>
      </w:r>
      <w:r w:rsidR="005969B8" w:rsidRPr="00780C7E">
        <w:t>Maj</w:t>
      </w:r>
      <w:r w:rsidRPr="00780C7E">
        <w:t xml:space="preserve">etek </w:t>
      </w:r>
      <w:r w:rsidR="00286D03" w:rsidRPr="00780C7E">
        <w:t>využije</w:t>
      </w:r>
      <w:r w:rsidRPr="00780C7E">
        <w:t xml:space="preserve"> pouze k </w:t>
      </w:r>
      <w:r w:rsidR="00286D03" w:rsidRPr="00780C7E">
        <w:t>účelu</w:t>
      </w:r>
      <w:r w:rsidRPr="00780C7E">
        <w:t xml:space="preserve"> </w:t>
      </w:r>
      <w:r w:rsidR="00286D03" w:rsidRPr="00780C7E">
        <w:t>uvedenému</w:t>
      </w:r>
      <w:r w:rsidRPr="00780C7E">
        <w:t xml:space="preserve"> v </w:t>
      </w:r>
      <w:r w:rsidR="00286D03" w:rsidRPr="00780C7E">
        <w:t>č</w:t>
      </w:r>
      <w:r w:rsidRPr="00780C7E">
        <w:t xml:space="preserve">l. </w:t>
      </w:r>
      <w:r w:rsidR="00ED1FEA" w:rsidRPr="00780C7E">
        <w:t>I</w:t>
      </w:r>
      <w:r w:rsidR="00B71D9F" w:rsidRPr="00780C7E">
        <w:t>I</w:t>
      </w:r>
      <w:r w:rsidRPr="00780C7E">
        <w:t xml:space="preserve"> odst. </w:t>
      </w:r>
      <w:r w:rsidR="00ED1FEA" w:rsidRPr="00780C7E">
        <w:t>2</w:t>
      </w:r>
      <w:r w:rsidRPr="00780C7E">
        <w:t xml:space="preserve"> t</w:t>
      </w:r>
      <w:r w:rsidR="00286D03" w:rsidRPr="00780C7E">
        <w:t>éto smlouvy</w:t>
      </w:r>
      <w:r w:rsidR="009B5BC8" w:rsidRPr="00780C7E">
        <w:t>.</w:t>
      </w:r>
    </w:p>
    <w:p w:rsidR="00C755F3" w:rsidRPr="00780C7E" w:rsidRDefault="00C755F3" w:rsidP="009B5BC8">
      <w:pPr>
        <w:pStyle w:val="Zkladntextodsazen"/>
        <w:numPr>
          <w:ilvl w:val="0"/>
          <w:numId w:val="7"/>
        </w:numPr>
        <w:spacing w:before="120" w:after="120"/>
      </w:pPr>
      <w:r w:rsidRPr="00780C7E">
        <w:t>Nabyvatel se zavazuj</w:t>
      </w:r>
      <w:r w:rsidR="00286D03" w:rsidRPr="00780C7E">
        <w:t>e</w:t>
      </w:r>
      <w:r w:rsidRPr="00780C7E">
        <w:t xml:space="preserve"> vykonat </w:t>
      </w:r>
      <w:r w:rsidR="00286D03" w:rsidRPr="00780C7E">
        <w:t>všechna</w:t>
      </w:r>
      <w:r w:rsidRPr="00780C7E">
        <w:t xml:space="preserve"> </w:t>
      </w:r>
      <w:r w:rsidR="00286D03" w:rsidRPr="00780C7E">
        <w:t>právní jednání související s právním stavem Majetku, která je po nabytí vlastnického práva k němu jakožto vlastník povinen v souladu s právními předpisy vykonat</w:t>
      </w:r>
      <w:r w:rsidR="00F5553B" w:rsidRPr="00780C7E">
        <w:t xml:space="preserve">, </w:t>
      </w:r>
      <w:r w:rsidR="00286D03" w:rsidRPr="00780C7E">
        <w:t>a to</w:t>
      </w:r>
      <w:r w:rsidR="00F5553B" w:rsidRPr="00780C7E">
        <w:t xml:space="preserve"> řádně a</w:t>
      </w:r>
      <w:r w:rsidR="00286D03" w:rsidRPr="00780C7E">
        <w:t xml:space="preserve"> ve lhůtě stanovené pro tato právní jednání zákonem.</w:t>
      </w:r>
    </w:p>
    <w:p w:rsidR="003959C5" w:rsidRPr="003959C5" w:rsidRDefault="00C755F3" w:rsidP="003959C5">
      <w:pPr>
        <w:pStyle w:val="Zkladntextodsazen"/>
        <w:numPr>
          <w:ilvl w:val="0"/>
          <w:numId w:val="7"/>
        </w:numPr>
        <w:spacing w:before="120" w:after="120"/>
      </w:pPr>
      <w:r w:rsidRPr="00780C7E">
        <w:t>Nabyva</w:t>
      </w:r>
      <w:r w:rsidR="00286D03" w:rsidRPr="00780C7E">
        <w:t>tel</w:t>
      </w:r>
      <w:r w:rsidRPr="00780C7E">
        <w:t xml:space="preserve"> se zavazuje uhradit </w:t>
      </w:r>
      <w:r w:rsidR="00286D03" w:rsidRPr="00780C7E">
        <w:t>všechny poplatky související s převodem Majetku.</w:t>
      </w:r>
    </w:p>
    <w:p w:rsidR="0051167F" w:rsidRDefault="0051167F" w:rsidP="009B5BC8">
      <w:pPr>
        <w:ind w:left="357"/>
        <w:jc w:val="center"/>
        <w:rPr>
          <w:b/>
          <w:bCs/>
        </w:rPr>
      </w:pPr>
    </w:p>
    <w:p w:rsidR="0090493A" w:rsidRPr="00780C7E" w:rsidRDefault="0090493A" w:rsidP="009B5BC8">
      <w:pPr>
        <w:ind w:left="357"/>
        <w:jc w:val="center"/>
        <w:rPr>
          <w:b/>
          <w:bCs/>
        </w:rPr>
      </w:pPr>
      <w:r w:rsidRPr="00780C7E">
        <w:rPr>
          <w:b/>
          <w:bCs/>
        </w:rPr>
        <w:t>V.</w:t>
      </w:r>
    </w:p>
    <w:p w:rsidR="0090493A" w:rsidRPr="00780C7E" w:rsidRDefault="00F5553B" w:rsidP="009B5BC8">
      <w:pPr>
        <w:ind w:left="357"/>
        <w:jc w:val="center"/>
        <w:rPr>
          <w:b/>
          <w:bCs/>
        </w:rPr>
      </w:pPr>
      <w:r w:rsidRPr="00780C7E">
        <w:rPr>
          <w:b/>
          <w:bCs/>
        </w:rPr>
        <w:t xml:space="preserve">Závěrečná ustanovení </w:t>
      </w:r>
    </w:p>
    <w:p w:rsidR="00F5553B" w:rsidRPr="00780C7E" w:rsidRDefault="007364E0" w:rsidP="009B5BC8">
      <w:pPr>
        <w:pStyle w:val="Zkladntext"/>
        <w:numPr>
          <w:ilvl w:val="0"/>
          <w:numId w:val="4"/>
        </w:numPr>
        <w:spacing w:before="120" w:after="120"/>
      </w:pPr>
      <w:r w:rsidRPr="00780C7E">
        <w:t>Tato smlouva je pro smluvní strany závazná dnem jejího podpisu oběma smluvními stranami a účinnosti nabývá dnem jejího zveřejnění v registru smlu</w:t>
      </w:r>
      <w:r w:rsidR="00D24AE3" w:rsidRPr="00780C7E">
        <w:t>v dle zákona č. 340/2015 Sb., o </w:t>
      </w:r>
      <w:r w:rsidRPr="00780C7E">
        <w:t>zvláštních podmínkách účinnosti některých smluv, uveřejňování těchto smluv a o registru smluv, ve znění pozdějších předpisů (dále jen „</w:t>
      </w:r>
      <w:r w:rsidRPr="00780C7E">
        <w:rPr>
          <w:b/>
          <w:i/>
        </w:rPr>
        <w:t>zákon o registru smluv</w:t>
      </w:r>
      <w:r w:rsidRPr="00780C7E">
        <w:t>“).</w:t>
      </w:r>
    </w:p>
    <w:p w:rsidR="0051167F" w:rsidRPr="00780C7E" w:rsidRDefault="00F5553B" w:rsidP="0051167F">
      <w:pPr>
        <w:pStyle w:val="Zkladntext"/>
        <w:numPr>
          <w:ilvl w:val="0"/>
          <w:numId w:val="4"/>
        </w:numPr>
        <w:spacing w:before="120" w:after="120"/>
        <w:ind w:left="357"/>
      </w:pPr>
      <w:r w:rsidRPr="00780C7E">
        <w:t>Smlouvu lze z</w:t>
      </w:r>
      <w:r w:rsidR="0090493A" w:rsidRPr="00780C7E">
        <w:t>měnit nebo dopl</w:t>
      </w:r>
      <w:r w:rsidRPr="00780C7E">
        <w:t>ňovat</w:t>
      </w:r>
      <w:r w:rsidR="0090493A" w:rsidRPr="00780C7E">
        <w:t xml:space="preserve"> </w:t>
      </w:r>
      <w:r w:rsidRPr="00780C7E">
        <w:t>p</w:t>
      </w:r>
      <w:r w:rsidR="0090493A" w:rsidRPr="00780C7E">
        <w:t>ouze formou písemných</w:t>
      </w:r>
      <w:r w:rsidRPr="00780C7E">
        <w:t xml:space="preserve"> vzestupně číslovaných</w:t>
      </w:r>
      <w:r w:rsidR="0090493A" w:rsidRPr="00780C7E">
        <w:t xml:space="preserve"> dodatků podeps</w:t>
      </w:r>
      <w:r w:rsidRPr="00780C7E">
        <w:t>aných oběma smluvními stranami</w:t>
      </w:r>
      <w:r w:rsidR="0090493A" w:rsidRPr="00780C7E">
        <w:t>.</w:t>
      </w:r>
    </w:p>
    <w:p w:rsidR="0090493A" w:rsidRPr="00780C7E" w:rsidRDefault="0090493A" w:rsidP="0051167F">
      <w:pPr>
        <w:numPr>
          <w:ilvl w:val="0"/>
          <w:numId w:val="4"/>
        </w:numPr>
        <w:spacing w:before="120" w:after="120"/>
        <w:ind w:left="357"/>
        <w:jc w:val="both"/>
      </w:pPr>
      <w:r w:rsidRPr="00780C7E">
        <w:lastRenderedPageBreak/>
        <w:t>Vše, co bylo smluvními stranami dohodnuto před uzavřením smlouvy, je právně irelevantní a mezi smluvními stranami platí jen to, co je dohodnuto v této smlouvě.</w:t>
      </w:r>
    </w:p>
    <w:p w:rsidR="00F25ED4" w:rsidRDefault="00F5553B" w:rsidP="003959C5">
      <w:pPr>
        <w:numPr>
          <w:ilvl w:val="0"/>
          <w:numId w:val="4"/>
        </w:numPr>
        <w:spacing w:before="120" w:after="120"/>
        <w:ind w:left="357"/>
        <w:jc w:val="both"/>
      </w:pPr>
      <w:r w:rsidRPr="00780C7E">
        <w:t>V případě, že je nebo se stane některé z ustanovení této smlouvy zdánlivé, neplatné nebo nevykonatelné, nebude tím dotčena platnost, účinnost a vykonatelnost ostatních smluvních ujednání. Smluvní strany jsou povinny poskytnout si vzájemnou součinnost pro to, aby zdánlivé, neplatné nebo nevykonatelné ustanovení bylo nahrazeno takovým ustanovením platným, účinným a vykonatelným, které v nejvyšší možné míře zachovává ekonomický účel zamýšlený neplatným, neúčinným nebo nevykonatelným ustanovením.</w:t>
      </w:r>
    </w:p>
    <w:p w:rsidR="00F5553B" w:rsidRPr="00FD26CD" w:rsidRDefault="0010171A" w:rsidP="003959C5">
      <w:pPr>
        <w:numPr>
          <w:ilvl w:val="0"/>
          <w:numId w:val="4"/>
        </w:numPr>
        <w:spacing w:before="120" w:after="120"/>
        <w:ind w:left="357"/>
        <w:jc w:val="both"/>
      </w:pPr>
      <w:r w:rsidRPr="00FD26CD">
        <w:t xml:space="preserve"> </w:t>
      </w:r>
      <w:r w:rsidR="00F5553B" w:rsidRPr="00FD26CD">
        <w:t>Smluvní strany se zavazují veškeré spory, které by mezi nimi v souvislosti s realizací smlouvy mohly vzniknout, smírnou cestou. Nedojde-li ke smírnému vyřešení sporu, smluvní strany sjednávají, že místně příslušným k projednání a rozhodnutí tohoto sporu bude obecný soud převodce.</w:t>
      </w:r>
    </w:p>
    <w:p w:rsidR="00FC2A63" w:rsidRPr="00FD26CD" w:rsidRDefault="00FC2A63">
      <w:pPr>
        <w:numPr>
          <w:ilvl w:val="0"/>
          <w:numId w:val="4"/>
        </w:numPr>
        <w:spacing w:before="120" w:after="120"/>
        <w:ind w:left="357"/>
        <w:jc w:val="both"/>
      </w:pPr>
      <w:r w:rsidRPr="00FD26CD">
        <w:t xml:space="preserve">Smluvní strany souhlasí se zveřejněním veškerých údajů týkajících se či souvisejících s plněním této smlouvy podle zákona č.106/1999 Sb., o svobodném přístupu k informacím, ve znění pozdějších předpisů, a </w:t>
      </w:r>
      <w:ins w:id="38" w:author="Právní" w:date="2019-09-30T15:27:00Z">
        <w:r w:rsidR="00B12742" w:rsidRPr="00B12742">
          <w:t xml:space="preserve">zákona č. 110/2019 Sb., o zpracování osobních údajů, ve znění pozdějších předpisů. </w:t>
        </w:r>
      </w:ins>
      <w:del w:id="39" w:author="Právní" w:date="2019-09-30T15:27:00Z">
        <w:r w:rsidRPr="00FD26CD" w:rsidDel="00B12742">
          <w:delText xml:space="preserve">zákona č.101/2000 Sb., o ochraně osobních údajů a o změně některých zákonů, ve znění pozdějších předpisů. </w:delText>
        </w:r>
      </w:del>
    </w:p>
    <w:p w:rsidR="00FC2A63" w:rsidRPr="00FD26CD" w:rsidDel="00B12742" w:rsidRDefault="00FC2A63">
      <w:pPr>
        <w:numPr>
          <w:ilvl w:val="0"/>
          <w:numId w:val="4"/>
        </w:numPr>
        <w:spacing w:before="120" w:after="120"/>
        <w:ind w:left="357"/>
        <w:jc w:val="both"/>
        <w:rPr>
          <w:del w:id="40" w:author="Právní" w:date="2019-09-30T15:33:00Z"/>
        </w:rPr>
      </w:pPr>
      <w:del w:id="41" w:author="Právní" w:date="2019-09-30T15:33:00Z">
        <w:r w:rsidRPr="00FD26CD" w:rsidDel="00B12742">
          <w:delText>Smluvní strany výslovně souhlasí s tím, aby tato smlouva byla uvedena v Centrální evidenci smluv (CES) vedené hl. m. Prahou, která je veřejně příst</w:delText>
        </w:r>
        <w:r w:rsidR="007F7D24" w:rsidRPr="00FD26CD" w:rsidDel="00B12742">
          <w:delText>upná a která obsahuje údaje o </w:delText>
        </w:r>
        <w:r w:rsidRPr="00FD26CD" w:rsidDel="00B12742">
          <w:delText>smluvních stranách, předmětu smlouvy, číselné označení této smlouvy a datum jejího podpisu.</w:delText>
        </w:r>
      </w:del>
    </w:p>
    <w:p w:rsidR="00FC2A63" w:rsidRPr="00FD26CD" w:rsidRDefault="00FC2A63">
      <w:pPr>
        <w:numPr>
          <w:ilvl w:val="0"/>
          <w:numId w:val="4"/>
        </w:numPr>
        <w:spacing w:before="120" w:after="120"/>
        <w:ind w:left="357"/>
        <w:jc w:val="both"/>
      </w:pPr>
      <w:r w:rsidRPr="00FD26CD">
        <w:t xml:space="preserve">Smluvní strany prohlašují, že skutečnosti uvedené v této smlouvě nepovažují za obchodní tajemství ve smyslu § 504 občanského zákoníku a udělují svolení </w:t>
      </w:r>
      <w:r w:rsidR="007F7D24" w:rsidRPr="00FD26CD">
        <w:t>k jejich užití a zveřejnění bez </w:t>
      </w:r>
      <w:r w:rsidRPr="00FD26CD">
        <w:t>stanovení jakýchkoliv dalších podmínek.</w:t>
      </w:r>
    </w:p>
    <w:p w:rsidR="00FC2A63" w:rsidRPr="00FD26CD" w:rsidRDefault="00FC2A63" w:rsidP="009B5BC8">
      <w:pPr>
        <w:numPr>
          <w:ilvl w:val="0"/>
          <w:numId w:val="4"/>
        </w:numPr>
        <w:spacing w:before="120" w:after="120"/>
        <w:ind w:left="357"/>
        <w:jc w:val="both"/>
      </w:pPr>
      <w:r w:rsidRPr="00FD26CD">
        <w:t>Písemnosti mezi smluvními stranami této smlouvy, s jejímž obsahem je spojen vznik, změna nebo zánik práv a povinností upravených touto smlouvou se doručují druhé smluvní straně doporučeně. Povinnost smluvní strany doručit písemnost druhé smluvní straně doporučeně je splněna při doručování poštou, jakmile pošta písemnost ad</w:t>
      </w:r>
      <w:r w:rsidR="007F7D24" w:rsidRPr="00FD26CD">
        <w:t>resátovi doručí, anebo osobně s </w:t>
      </w:r>
      <w:r w:rsidRPr="00FD26CD">
        <w:t>vyznačením data převzetí a podpisem. Účinky doručení nastanou i tehdy, jestliže pošta písemnost smluvní straně vrátí jako nedoručitelnou, nebo adresát svým jednáním doručení zmařil, nebo přijetí písemnosti odmítl; za den doručení se v takovém případě bude považovat den, který bude jako den vrácení písemnosti vyznačen na oznámení pošty o nedoručení písemnosti, které bude doručeno smluvní straně odesílající.</w:t>
      </w:r>
    </w:p>
    <w:p w:rsidR="0090493A" w:rsidRPr="00B01B09" w:rsidDel="00026828" w:rsidRDefault="0090493A">
      <w:pPr>
        <w:numPr>
          <w:ilvl w:val="0"/>
          <w:numId w:val="4"/>
        </w:numPr>
        <w:spacing w:before="120" w:after="120"/>
        <w:ind w:left="357"/>
        <w:jc w:val="both"/>
        <w:rPr>
          <w:del w:id="42" w:author="Právní" w:date="2019-09-30T15:35:00Z"/>
        </w:rPr>
        <w:pPrChange w:id="43" w:author="Právní" w:date="2019-09-30T15:35:00Z">
          <w:pPr>
            <w:pStyle w:val="Style8"/>
            <w:widowControl/>
            <w:spacing w:before="120" w:after="120" w:line="240" w:lineRule="auto"/>
            <w:ind w:left="357" w:firstLine="0"/>
            <w:jc w:val="both"/>
          </w:pPr>
        </w:pPrChange>
      </w:pPr>
      <w:r w:rsidRPr="00FD26CD">
        <w:t xml:space="preserve">Tato smlouva je </w:t>
      </w:r>
      <w:r w:rsidRPr="00B01B09">
        <w:t xml:space="preserve">sepsána </w:t>
      </w:r>
      <w:r w:rsidRPr="00B01B09">
        <w:rPr>
          <w:rPrChange w:id="44" w:author="Právní" w:date="2019-09-30T15:34:00Z">
            <w:rPr/>
          </w:rPrChange>
        </w:rPr>
        <w:t>v</w:t>
      </w:r>
      <w:r w:rsidR="00F5553B" w:rsidRPr="00B01B09">
        <w:rPr>
          <w:rPrChange w:id="45" w:author="Právní" w:date="2019-09-30T15:34:00Z">
            <w:rPr/>
          </w:rPrChange>
        </w:rPr>
        <w:t xml:space="preserve"> šesti</w:t>
      </w:r>
      <w:r w:rsidRPr="00B01B09">
        <w:rPr>
          <w:rPrChange w:id="46" w:author="Právní" w:date="2019-09-30T15:34:00Z">
            <w:rPr/>
          </w:rPrChange>
        </w:rPr>
        <w:t xml:space="preserve"> vyhotoveních</w:t>
      </w:r>
      <w:r w:rsidRPr="00B01B09">
        <w:t xml:space="preserve"> s platností originálu, z nichž každá ze smluvních stran obdrží </w:t>
      </w:r>
      <w:r w:rsidRPr="00B01B09">
        <w:rPr>
          <w:rPrChange w:id="47" w:author="Právní" w:date="2019-09-30T15:34:00Z">
            <w:rPr/>
          </w:rPrChange>
        </w:rPr>
        <w:t>po</w:t>
      </w:r>
      <w:r w:rsidR="00F5553B" w:rsidRPr="00B01B09">
        <w:rPr>
          <w:rPrChange w:id="48" w:author="Právní" w:date="2019-09-30T15:34:00Z">
            <w:rPr/>
          </w:rPrChange>
        </w:rPr>
        <w:t xml:space="preserve"> třech</w:t>
      </w:r>
      <w:r w:rsidRPr="00B01B09">
        <w:rPr>
          <w:rPrChange w:id="49" w:author="Právní" w:date="2019-09-30T15:34:00Z">
            <w:rPr/>
          </w:rPrChange>
        </w:rPr>
        <w:t xml:space="preserve"> vyhotovení</w:t>
      </w:r>
      <w:r w:rsidR="00F5553B" w:rsidRPr="00B01B09">
        <w:rPr>
          <w:rPrChange w:id="50" w:author="Právní" w:date="2019-09-30T15:34:00Z">
            <w:rPr/>
          </w:rPrChange>
        </w:rPr>
        <w:t>ch</w:t>
      </w:r>
      <w:r w:rsidRPr="00B01B09">
        <w:t>.</w:t>
      </w:r>
    </w:p>
    <w:p w:rsidR="00026828" w:rsidRPr="00B01B09" w:rsidRDefault="00026828" w:rsidP="009B5BC8">
      <w:pPr>
        <w:numPr>
          <w:ilvl w:val="0"/>
          <w:numId w:val="4"/>
        </w:numPr>
        <w:spacing w:before="120" w:after="120"/>
        <w:ind w:left="357"/>
        <w:jc w:val="both"/>
        <w:rPr>
          <w:ins w:id="51" w:author="Právní" w:date="2019-09-30T15:35:00Z"/>
        </w:rPr>
      </w:pPr>
    </w:p>
    <w:p w:rsidR="00026828" w:rsidRDefault="00026828" w:rsidP="00026828">
      <w:pPr>
        <w:numPr>
          <w:ilvl w:val="0"/>
          <w:numId w:val="4"/>
        </w:numPr>
        <w:spacing w:after="120"/>
        <w:ind w:left="357"/>
        <w:jc w:val="both"/>
        <w:rPr>
          <w:ins w:id="52" w:author="Právní" w:date="2019-09-30T15:36:00Z"/>
        </w:rPr>
      </w:pPr>
      <w:ins w:id="53" w:author="Právní" w:date="2019-09-30T15:36:00Z">
        <w:r>
          <w:t>Smluvní strany výslovně souhlasí s uveřejněním této smlouvy v registru smluv vedeném Ministerstvem vnitra České republiky v souladu se zákonem o registru smluv.</w:t>
        </w:r>
      </w:ins>
    </w:p>
    <w:p w:rsidR="00FD26CD" w:rsidRPr="00FD26CD" w:rsidDel="00026828" w:rsidRDefault="00D73E8B">
      <w:pPr>
        <w:spacing w:before="120" w:after="120"/>
        <w:jc w:val="both"/>
        <w:rPr>
          <w:del w:id="54" w:author="Právní" w:date="2019-09-30T15:36:00Z"/>
        </w:rPr>
        <w:pPrChange w:id="55" w:author="Právní" w:date="2019-09-30T15:36:00Z">
          <w:pPr>
            <w:pStyle w:val="Style8"/>
            <w:widowControl/>
            <w:spacing w:before="120" w:after="120" w:line="240" w:lineRule="auto"/>
            <w:ind w:left="357" w:firstLine="0"/>
            <w:jc w:val="both"/>
          </w:pPr>
        </w:pPrChange>
      </w:pPr>
      <w:del w:id="56" w:author="Právní" w:date="2019-09-30T15:36:00Z">
        <w:r w:rsidRPr="00FD26CD" w:rsidDel="00026828">
          <w:delText>Smluvní strany výslovně souhlasí s uveřejněním této smlouvy v registru smluv vedeném Ministerstvem vnitra České republiky v souladu se zákonem</w:delText>
        </w:r>
        <w:r w:rsidR="00FD26CD" w:rsidRPr="00026828" w:rsidDel="00026828">
          <w:rPr>
            <w:iCs/>
            <w:rPrChange w:id="57" w:author="Právní" w:date="2019-09-30T15:35:00Z">
              <w:rPr>
                <w:iCs/>
              </w:rPr>
            </w:rPrChange>
          </w:rPr>
          <w:delText xml:space="preserve"> č. 340/2015 Sb., o zvláštních podmínkách účinnosti některých smluv, uveřejňování těchto smluv a o registru smluv (dále „</w:delText>
        </w:r>
        <w:r w:rsidR="00FD26CD" w:rsidRPr="00026828" w:rsidDel="00026828">
          <w:rPr>
            <w:i/>
            <w:iCs/>
            <w:rPrChange w:id="58" w:author="Právní" w:date="2019-09-30T15:35:00Z">
              <w:rPr>
                <w:i/>
                <w:iCs/>
              </w:rPr>
            </w:rPrChange>
          </w:rPr>
          <w:delText>zákon o registru smluv</w:delText>
        </w:r>
        <w:r w:rsidR="00FD26CD" w:rsidRPr="00026828" w:rsidDel="00026828">
          <w:rPr>
            <w:iCs/>
            <w:rPrChange w:id="59" w:author="Právní" w:date="2019-09-30T15:35:00Z">
              <w:rPr>
                <w:iCs/>
              </w:rPr>
            </w:rPrChange>
          </w:rPr>
          <w:delText>“), ve znění pozdějších předpisů.</w:delText>
        </w:r>
      </w:del>
    </w:p>
    <w:p w:rsidR="00B7615F" w:rsidRPr="00B01B09" w:rsidRDefault="00D73E8B">
      <w:pPr>
        <w:spacing w:before="120" w:after="120"/>
        <w:ind w:left="360"/>
        <w:jc w:val="both"/>
        <w:rPr>
          <w:i/>
        </w:rPr>
        <w:pPrChange w:id="60" w:author="Právní" w:date="2019-09-30T15:36:00Z">
          <w:pPr>
            <w:spacing w:before="120" w:after="120"/>
            <w:ind w:left="357"/>
            <w:jc w:val="both"/>
          </w:pPr>
        </w:pPrChange>
      </w:pPr>
      <w:r w:rsidRPr="00FD26CD">
        <w:t xml:space="preserve">Smluvní strany se dohodly, že uveřejnění této smlouvy dle předchozího odstavce zajistí </w:t>
      </w:r>
      <w:r w:rsidR="00F5553B" w:rsidRPr="00FD26CD">
        <w:t>převodce</w:t>
      </w:r>
      <w:r w:rsidRPr="00FD26CD">
        <w:t xml:space="preserve"> ve lhůtě 15 kalendářních dnů ode dne uzavření této smlouvy. </w:t>
      </w:r>
      <w:r w:rsidR="00C65777" w:rsidRPr="00FD26CD">
        <w:t>Převodce oznámí zveřejnění této smlouvy v registru smluv nabyvateli ve lhůtě 3 kalendářních dnů ode dne zveřejnění této smlouvy v registru smluv</w:t>
      </w:r>
      <w:ins w:id="61" w:author="Právní" w:date="2019-09-30T15:36:00Z">
        <w:r w:rsidR="00026828">
          <w:t>,</w:t>
        </w:r>
      </w:ins>
      <w:r w:rsidR="00801B17">
        <w:t xml:space="preserve"> a to písemně </w:t>
      </w:r>
      <w:r w:rsidR="00801B17" w:rsidRPr="00801B17">
        <w:t xml:space="preserve">oznámením na emailovou adresu: </w:t>
      </w:r>
      <w:r w:rsidR="00801B17" w:rsidRPr="0051167F">
        <w:rPr>
          <w:i/>
        </w:rPr>
        <w:t>karelmnuk@seznam.cz.</w:t>
      </w:r>
      <w:r w:rsidR="00801B17" w:rsidRPr="00801B17">
        <w:t xml:space="preserve"> Pokud </w:t>
      </w:r>
      <w:r w:rsidR="00801B17">
        <w:t xml:space="preserve">nabyvatel </w:t>
      </w:r>
      <w:r w:rsidR="00801B17" w:rsidRPr="00801B17">
        <w:t xml:space="preserve">neobdrží do 20 kalendářních dnů ode dne uzavření této smlouvy písemné oznámení o uveřejnění této smlouvy v registru smluv dle předchozí věty, je po uplynutí této lhůty </w:t>
      </w:r>
      <w:r w:rsidR="00801B17">
        <w:t xml:space="preserve">nabyvatel </w:t>
      </w:r>
      <w:r w:rsidR="00801B17" w:rsidRPr="00801B17">
        <w:t>povin</w:t>
      </w:r>
      <w:r w:rsidR="00801B17">
        <w:t>en</w:t>
      </w:r>
      <w:r w:rsidR="00801B17" w:rsidRPr="00801B17">
        <w:t xml:space="preserve"> ve lhůtě 3 kalendářních dnů zajistit uveřejnění této smlouvy v souladu se zákonem o registru smluv. V takovém případě je o zveřejnění této smlouvy </w:t>
      </w:r>
      <w:r w:rsidR="00801B17">
        <w:t>nabyvatel</w:t>
      </w:r>
      <w:r w:rsidR="00801B17" w:rsidRPr="00801B17">
        <w:t xml:space="preserve"> povin</w:t>
      </w:r>
      <w:r w:rsidR="00801B17">
        <w:t xml:space="preserve">en </w:t>
      </w:r>
      <w:r w:rsidR="00801B17" w:rsidRPr="00801B17">
        <w:t xml:space="preserve">písemně informovat </w:t>
      </w:r>
      <w:r w:rsidR="00801B17">
        <w:t>převodce</w:t>
      </w:r>
      <w:r w:rsidR="00801B17" w:rsidRPr="00801B17">
        <w:t xml:space="preserve"> ve lhůtě 3 kalendářních dnů ode dne uveřejnění této smlouvy v registru smluv</w:t>
      </w:r>
      <w:r w:rsidR="004C2F82">
        <w:t>,</w:t>
      </w:r>
      <w:r w:rsidR="00801B17" w:rsidRPr="00801B17">
        <w:t xml:space="preserve"> oznámením na emailovou adresu</w:t>
      </w:r>
      <w:r w:rsidR="00801B17" w:rsidRPr="0051167F">
        <w:rPr>
          <w:i/>
        </w:rPr>
        <w:t xml:space="preserve">: </w:t>
      </w:r>
      <w:r w:rsidR="00B01B09" w:rsidRPr="00B01B09">
        <w:rPr>
          <w:i/>
        </w:rPr>
        <w:fldChar w:fldCharType="begin"/>
      </w:r>
      <w:r w:rsidR="00B01B09" w:rsidRPr="00B01B09">
        <w:rPr>
          <w:i/>
        </w:rPr>
        <w:instrText xml:space="preserve"> HYPERLINK "mailto:miroslav.zoul@letnany.cz" </w:instrText>
      </w:r>
      <w:r w:rsidR="00B01B09" w:rsidRPr="00B01B09">
        <w:rPr>
          <w:i/>
        </w:rPr>
        <w:fldChar w:fldCharType="separate"/>
      </w:r>
      <w:r w:rsidR="00B01B09" w:rsidRPr="00B01B09">
        <w:rPr>
          <w:rStyle w:val="Hypertextovodkaz"/>
          <w:i/>
          <w:color w:val="auto"/>
          <w:u w:val="none"/>
        </w:rPr>
        <w:t>miroslav.zoul@letnany.cz</w:t>
      </w:r>
      <w:r w:rsidR="00B01B09" w:rsidRPr="00B01B09">
        <w:rPr>
          <w:i/>
        </w:rPr>
        <w:fldChar w:fldCharType="end"/>
      </w:r>
      <w:r w:rsidR="00801B17" w:rsidRPr="00B01B09">
        <w:rPr>
          <w:i/>
        </w:rPr>
        <w:t>.</w:t>
      </w:r>
    </w:p>
    <w:p w:rsidR="00B01B09" w:rsidRDefault="00B01B09" w:rsidP="00B01B09">
      <w:pPr>
        <w:spacing w:before="120" w:after="120"/>
        <w:ind w:left="360"/>
        <w:jc w:val="both"/>
        <w:rPr>
          <w:i/>
        </w:rPr>
      </w:pPr>
    </w:p>
    <w:p w:rsidR="00B01B09" w:rsidRDefault="00B01B09" w:rsidP="00B01B09">
      <w:pPr>
        <w:spacing w:before="120" w:after="120"/>
        <w:ind w:left="360"/>
        <w:jc w:val="both"/>
        <w:rPr>
          <w:i/>
        </w:rPr>
      </w:pPr>
    </w:p>
    <w:p w:rsidR="00B01B09" w:rsidRPr="00FD26CD" w:rsidRDefault="00B01B09" w:rsidP="00B01B09">
      <w:pPr>
        <w:spacing w:before="120" w:after="120"/>
        <w:ind w:left="360"/>
        <w:jc w:val="both"/>
      </w:pPr>
    </w:p>
    <w:p w:rsidR="00F5553B" w:rsidRPr="00FD26CD" w:rsidRDefault="00F5553B" w:rsidP="009B5BC8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</w:pPr>
      <w:r w:rsidRPr="00FD26CD">
        <w:lastRenderedPageBreak/>
        <w:t>Smluvní strany prohlašují, že si tuto smlouvu před jejím podpisem podrobně přečetly, rozumějí jí a s jejím obsahem souhlasí, že tato smlouva byla uzavřena po vzájemném projednání podle jejich svobodné a pravé vůle, vážně a srozumitelně, nikoliv v tísni za nápadně nevýhodných podmínek pro jednu ze smluvních stran. Na důkaz toho připojují níže své vlastnoruční podpisy.</w:t>
      </w:r>
    </w:p>
    <w:p w:rsidR="0090493A" w:rsidRPr="00FD26CD" w:rsidRDefault="003959C5" w:rsidP="009B5BC8">
      <w:pPr>
        <w:spacing w:before="120" w:after="120"/>
        <w:jc w:val="both"/>
        <w:rPr>
          <w:i/>
        </w:rPr>
      </w:pPr>
      <w:del w:id="62" w:author="Právní" w:date="2019-09-30T15:37:00Z">
        <w:r w:rsidRPr="00FD26CD" w:rsidDel="00026828">
          <w:rPr>
            <w:i/>
          </w:rPr>
          <w:delText xml:space="preserve">     </w:delText>
        </w:r>
      </w:del>
      <w:r w:rsidR="009B5BC8" w:rsidRPr="00FD26CD">
        <w:rPr>
          <w:i/>
        </w:rPr>
        <w:t>Příloha</w:t>
      </w:r>
      <w:ins w:id="63" w:author="Právní" w:date="2019-09-30T15:37:00Z">
        <w:r w:rsidR="00026828">
          <w:rPr>
            <w:i/>
          </w:rPr>
          <w:t xml:space="preserve"> č. 1</w:t>
        </w:r>
      </w:ins>
      <w:r w:rsidR="009B5BC8" w:rsidRPr="00FD26CD">
        <w:rPr>
          <w:i/>
        </w:rPr>
        <w:t>: k</w:t>
      </w:r>
      <w:r w:rsidR="0045251A" w:rsidRPr="00FD26CD">
        <w:rPr>
          <w:i/>
        </w:rPr>
        <w:t xml:space="preserve">opie zprávy o </w:t>
      </w:r>
      <w:r w:rsidR="00425C55" w:rsidRPr="00FD26CD">
        <w:rPr>
          <w:i/>
        </w:rPr>
        <w:t xml:space="preserve">technickém stavu vozidla </w:t>
      </w:r>
      <w:r w:rsidR="0045251A" w:rsidRPr="00FD26CD">
        <w:rPr>
          <w:i/>
        </w:rPr>
        <w:t xml:space="preserve">ze dne </w:t>
      </w:r>
      <w:proofErr w:type="gramStart"/>
      <w:r w:rsidRPr="00FD26CD">
        <w:rPr>
          <w:i/>
        </w:rPr>
        <w:t>18</w:t>
      </w:r>
      <w:r w:rsidR="0045251A" w:rsidRPr="00FD26CD">
        <w:rPr>
          <w:i/>
        </w:rPr>
        <w:t>.</w:t>
      </w:r>
      <w:r w:rsidR="00425C55" w:rsidRPr="00FD26CD">
        <w:rPr>
          <w:i/>
        </w:rPr>
        <w:t>0</w:t>
      </w:r>
      <w:r w:rsidRPr="00FD26CD">
        <w:rPr>
          <w:i/>
        </w:rPr>
        <w:t>2</w:t>
      </w:r>
      <w:r w:rsidR="0045251A" w:rsidRPr="00FD26CD">
        <w:rPr>
          <w:i/>
        </w:rPr>
        <w:t>.201</w:t>
      </w:r>
      <w:r w:rsidRPr="00FD26CD">
        <w:rPr>
          <w:i/>
        </w:rPr>
        <w:t>9</w:t>
      </w:r>
      <w:proofErr w:type="gramEnd"/>
      <w:r w:rsidR="0045251A" w:rsidRPr="00FD26CD">
        <w:rPr>
          <w:i/>
        </w:rPr>
        <w:t xml:space="preserve"> </w:t>
      </w:r>
    </w:p>
    <w:p w:rsidR="00FD3E49" w:rsidRPr="00FD26CD" w:rsidRDefault="00FD3E49">
      <w:pPr>
        <w:jc w:val="both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4550"/>
      </w:tblGrid>
      <w:tr w:rsidR="0075405A" w:rsidRPr="00FD26CD" w:rsidTr="0010171A">
        <w:trPr>
          <w:jc w:val="center"/>
        </w:trPr>
        <w:tc>
          <w:tcPr>
            <w:tcW w:w="4522" w:type="dxa"/>
          </w:tcPr>
          <w:p w:rsidR="0075405A" w:rsidRPr="00FD26CD" w:rsidRDefault="003959C5" w:rsidP="003959C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FD26CD">
              <w:rPr>
                <w:rFonts w:ascii="Times New Roman" w:hAnsi="Times New Roman" w:cs="Times New Roman"/>
              </w:rPr>
              <w:t xml:space="preserve">   </w:t>
            </w:r>
            <w:r w:rsidR="0075405A" w:rsidRPr="00FD26CD">
              <w:rPr>
                <w:rFonts w:ascii="Times New Roman" w:hAnsi="Times New Roman" w:cs="Times New Roman"/>
              </w:rPr>
              <w:t>V </w:t>
            </w:r>
            <w:r w:rsidR="00B7615F" w:rsidRPr="00FD26CD">
              <w:rPr>
                <w:rFonts w:ascii="Times New Roman" w:hAnsi="Times New Roman" w:cs="Times New Roman"/>
              </w:rPr>
              <w:t>Praze</w:t>
            </w:r>
            <w:r w:rsidR="0075405A" w:rsidRPr="00FD26CD">
              <w:rPr>
                <w:rFonts w:ascii="Times New Roman" w:hAnsi="Times New Roman" w:cs="Times New Roman"/>
              </w:rPr>
              <w:t xml:space="preserve"> dne</w:t>
            </w:r>
            <w:r w:rsidR="00361305" w:rsidRPr="00FD26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50" w:type="dxa"/>
          </w:tcPr>
          <w:p w:rsidR="0075405A" w:rsidRPr="00FD26CD" w:rsidRDefault="003959C5" w:rsidP="003959C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FD26CD">
              <w:rPr>
                <w:rFonts w:ascii="Times New Roman" w:hAnsi="Times New Roman" w:cs="Times New Roman"/>
              </w:rPr>
              <w:t xml:space="preserve">                 </w:t>
            </w:r>
            <w:r w:rsidR="0075405A" w:rsidRPr="00FD26CD">
              <w:rPr>
                <w:rFonts w:ascii="Times New Roman" w:hAnsi="Times New Roman" w:cs="Times New Roman"/>
              </w:rPr>
              <w:t>V </w:t>
            </w:r>
            <w:r w:rsidRPr="00FD26CD">
              <w:rPr>
                <w:rFonts w:ascii="Times New Roman" w:hAnsi="Times New Roman" w:cs="Times New Roman"/>
              </w:rPr>
              <w:t xml:space="preserve">Medlešicích </w:t>
            </w:r>
            <w:r w:rsidR="004050F7" w:rsidRPr="00FD26CD">
              <w:rPr>
                <w:rFonts w:ascii="Times New Roman" w:hAnsi="Times New Roman" w:cs="Times New Roman"/>
              </w:rPr>
              <w:t xml:space="preserve">dne </w:t>
            </w:r>
          </w:p>
        </w:tc>
      </w:tr>
      <w:tr w:rsidR="001A5EA2" w:rsidRPr="00FD26CD" w:rsidTr="0010171A">
        <w:trPr>
          <w:jc w:val="center"/>
        </w:trPr>
        <w:tc>
          <w:tcPr>
            <w:tcW w:w="4522" w:type="dxa"/>
          </w:tcPr>
          <w:p w:rsidR="001A5EA2" w:rsidRPr="00FD26CD" w:rsidRDefault="001A5EA2" w:rsidP="0075405A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  <w:p w:rsidR="001A5EA2" w:rsidRPr="00FD26CD" w:rsidRDefault="001A5EA2" w:rsidP="0075405A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  <w:p w:rsidR="00C515E5" w:rsidRPr="00FD26CD" w:rsidRDefault="00C515E5" w:rsidP="00C515E5">
            <w:pPr>
              <w:pStyle w:val="Bezmezer"/>
              <w:jc w:val="both"/>
              <w:rPr>
                <w:sz w:val="24"/>
                <w:szCs w:val="24"/>
              </w:rPr>
            </w:pPr>
          </w:p>
          <w:p w:rsidR="001A5EA2" w:rsidRPr="00FD26CD" w:rsidRDefault="001A5EA2" w:rsidP="0075405A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  <w:p w:rsidR="001A5EA2" w:rsidRPr="00FD26CD" w:rsidRDefault="001A5EA2" w:rsidP="0075405A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  <w:p w:rsidR="001A5EA2" w:rsidRPr="00FD26CD" w:rsidRDefault="001A5EA2" w:rsidP="0075405A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</w:tcPr>
          <w:p w:rsidR="001A5EA2" w:rsidRPr="00FD26CD" w:rsidRDefault="001A5EA2" w:rsidP="0075405A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75405A" w:rsidRPr="00FD26CD" w:rsidTr="0010171A">
        <w:trPr>
          <w:jc w:val="center"/>
        </w:trPr>
        <w:tc>
          <w:tcPr>
            <w:tcW w:w="4522" w:type="dxa"/>
          </w:tcPr>
          <w:p w:rsidR="0075405A" w:rsidRPr="00FD26CD" w:rsidRDefault="00B63761" w:rsidP="001A5EA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FD26CD">
              <w:rPr>
                <w:rFonts w:ascii="Times New Roman" w:hAnsi="Times New Roman" w:cs="Times New Roman"/>
              </w:rPr>
              <w:t>..</w:t>
            </w:r>
            <w:r w:rsidR="0075405A" w:rsidRPr="00FD26CD">
              <w:rPr>
                <w:rFonts w:ascii="Times New Roman" w:hAnsi="Times New Roman" w:cs="Times New Roman"/>
              </w:rPr>
              <w:t>…</w:t>
            </w:r>
            <w:r w:rsidRPr="00FD26CD">
              <w:rPr>
                <w:rFonts w:ascii="Times New Roman" w:hAnsi="Times New Roman" w:cs="Times New Roman"/>
              </w:rPr>
              <w:t>.</w:t>
            </w:r>
            <w:r w:rsidR="0075405A" w:rsidRPr="00FD26CD">
              <w:rPr>
                <w:rFonts w:ascii="Times New Roman" w:hAnsi="Times New Roman" w:cs="Times New Roman"/>
              </w:rPr>
              <w:t>………………………………………..</w:t>
            </w:r>
          </w:p>
        </w:tc>
        <w:tc>
          <w:tcPr>
            <w:tcW w:w="4550" w:type="dxa"/>
          </w:tcPr>
          <w:p w:rsidR="0075405A" w:rsidRPr="00FD26CD" w:rsidRDefault="0075405A" w:rsidP="001A5EA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FD26CD">
              <w:rPr>
                <w:rFonts w:ascii="Times New Roman" w:hAnsi="Times New Roman" w:cs="Times New Roman"/>
              </w:rPr>
              <w:t>…</w:t>
            </w:r>
            <w:r w:rsidR="00B63761" w:rsidRPr="00FD26CD">
              <w:rPr>
                <w:rFonts w:ascii="Times New Roman" w:hAnsi="Times New Roman" w:cs="Times New Roman"/>
              </w:rPr>
              <w:t>..</w:t>
            </w:r>
            <w:r w:rsidRPr="00FD26CD">
              <w:rPr>
                <w:rFonts w:ascii="Times New Roman" w:hAnsi="Times New Roman" w:cs="Times New Roman"/>
              </w:rPr>
              <w:t>…………………………………………..</w:t>
            </w:r>
          </w:p>
        </w:tc>
      </w:tr>
      <w:tr w:rsidR="0075405A" w:rsidRPr="00FD26CD" w:rsidTr="0010171A">
        <w:trPr>
          <w:jc w:val="center"/>
        </w:trPr>
        <w:tc>
          <w:tcPr>
            <w:tcW w:w="4522" w:type="dxa"/>
          </w:tcPr>
          <w:p w:rsidR="0075405A" w:rsidRPr="00FD26CD" w:rsidRDefault="0075405A" w:rsidP="001A5EA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FD26CD">
              <w:rPr>
                <w:rFonts w:ascii="Times New Roman" w:hAnsi="Times New Roman" w:cs="Times New Roman"/>
              </w:rPr>
              <w:t>za převodce</w:t>
            </w:r>
          </w:p>
        </w:tc>
        <w:tc>
          <w:tcPr>
            <w:tcW w:w="4550" w:type="dxa"/>
          </w:tcPr>
          <w:p w:rsidR="0075405A" w:rsidRPr="00FD26CD" w:rsidRDefault="0075405A" w:rsidP="001A5EA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FD26CD">
              <w:rPr>
                <w:rFonts w:ascii="Times New Roman" w:hAnsi="Times New Roman" w:cs="Times New Roman"/>
              </w:rPr>
              <w:t>za nabyvatele</w:t>
            </w:r>
          </w:p>
        </w:tc>
      </w:tr>
      <w:tr w:rsidR="0075405A" w:rsidRPr="00FD26CD" w:rsidTr="0010171A">
        <w:trPr>
          <w:jc w:val="center"/>
        </w:trPr>
        <w:tc>
          <w:tcPr>
            <w:tcW w:w="4522" w:type="dxa"/>
          </w:tcPr>
          <w:p w:rsidR="00255C27" w:rsidRPr="00FD26CD" w:rsidRDefault="00255C27" w:rsidP="001A5EA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D26CD">
              <w:rPr>
                <w:rFonts w:ascii="Times New Roman" w:hAnsi="Times New Roman" w:cs="Times New Roman"/>
                <w:b/>
              </w:rPr>
              <w:t xml:space="preserve">Mgr. </w:t>
            </w:r>
            <w:r w:rsidR="0051167F">
              <w:rPr>
                <w:rFonts w:ascii="Times New Roman" w:hAnsi="Times New Roman" w:cs="Times New Roman"/>
                <w:b/>
              </w:rPr>
              <w:t>Zdeněk Kučera, MBA</w:t>
            </w:r>
          </w:p>
          <w:p w:rsidR="0075405A" w:rsidRPr="00FD26CD" w:rsidRDefault="009B5BC8" w:rsidP="00255C27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FD26CD">
              <w:rPr>
                <w:rFonts w:ascii="Times New Roman" w:hAnsi="Times New Roman" w:cs="Times New Roman"/>
              </w:rPr>
              <w:t>s</w:t>
            </w:r>
            <w:r w:rsidR="00255C27" w:rsidRPr="00FD26CD">
              <w:rPr>
                <w:rFonts w:ascii="Times New Roman" w:hAnsi="Times New Roman" w:cs="Times New Roman"/>
              </w:rPr>
              <w:t>tarosta</w:t>
            </w:r>
            <w:r w:rsidRPr="00FD26CD">
              <w:rPr>
                <w:rFonts w:ascii="Times New Roman" w:hAnsi="Times New Roman" w:cs="Times New Roman"/>
              </w:rPr>
              <w:t xml:space="preserve"> městské části Praha 18</w:t>
            </w:r>
          </w:p>
        </w:tc>
        <w:tc>
          <w:tcPr>
            <w:tcW w:w="4550" w:type="dxa"/>
          </w:tcPr>
          <w:p w:rsidR="0075405A" w:rsidRPr="00FD26CD" w:rsidRDefault="0051167F" w:rsidP="00255C27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Karel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Mňuk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C27" w:rsidRPr="00FD26CD" w:rsidRDefault="0051167F" w:rsidP="0051167F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starosta sboru DH Medlešice</w:t>
            </w:r>
          </w:p>
        </w:tc>
      </w:tr>
    </w:tbl>
    <w:p w:rsidR="0090493A" w:rsidRPr="00FD26CD" w:rsidRDefault="0090493A" w:rsidP="00BA51F4">
      <w:pPr>
        <w:rPr>
          <w:color w:val="00B0F0"/>
        </w:rPr>
      </w:pPr>
    </w:p>
    <w:sectPr w:rsidR="0090493A" w:rsidRPr="00FD26CD" w:rsidSect="009B5BC8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9EE" w:rsidRDefault="00BD69EE" w:rsidP="009B5BC8">
      <w:r>
        <w:separator/>
      </w:r>
    </w:p>
  </w:endnote>
  <w:endnote w:type="continuationSeparator" w:id="0">
    <w:p w:rsidR="00BD69EE" w:rsidRDefault="00BD69EE" w:rsidP="009B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7991845"/>
      <w:docPartObj>
        <w:docPartGallery w:val="Page Numbers (Bottom of Page)"/>
        <w:docPartUnique/>
      </w:docPartObj>
    </w:sdtPr>
    <w:sdtEndPr>
      <w:rPr>
        <w:i/>
        <w:sz w:val="22"/>
        <w:szCs w:val="22"/>
      </w:rPr>
    </w:sdtEndPr>
    <w:sdtContent>
      <w:p w:rsidR="009B5BC8" w:rsidRPr="00D24AE3" w:rsidRDefault="009B5BC8">
        <w:pPr>
          <w:pStyle w:val="Zpat"/>
          <w:jc w:val="right"/>
          <w:rPr>
            <w:i/>
            <w:sz w:val="22"/>
            <w:szCs w:val="22"/>
          </w:rPr>
        </w:pPr>
        <w:r w:rsidRPr="00D24AE3">
          <w:rPr>
            <w:i/>
            <w:sz w:val="22"/>
            <w:szCs w:val="22"/>
          </w:rPr>
          <w:fldChar w:fldCharType="begin"/>
        </w:r>
        <w:r w:rsidRPr="00D24AE3">
          <w:rPr>
            <w:i/>
            <w:sz w:val="22"/>
            <w:szCs w:val="22"/>
          </w:rPr>
          <w:instrText>PAGE   \* MERGEFORMAT</w:instrText>
        </w:r>
        <w:r w:rsidRPr="00D24AE3">
          <w:rPr>
            <w:i/>
            <w:sz w:val="22"/>
            <w:szCs w:val="22"/>
          </w:rPr>
          <w:fldChar w:fldCharType="separate"/>
        </w:r>
        <w:r w:rsidR="000443FF">
          <w:rPr>
            <w:i/>
            <w:noProof/>
            <w:sz w:val="22"/>
            <w:szCs w:val="22"/>
          </w:rPr>
          <w:t>2</w:t>
        </w:r>
        <w:r w:rsidRPr="00D24AE3">
          <w:rPr>
            <w:i/>
            <w:sz w:val="22"/>
            <w:szCs w:val="22"/>
          </w:rPr>
          <w:fldChar w:fldCharType="end"/>
        </w:r>
      </w:p>
    </w:sdtContent>
  </w:sdt>
  <w:p w:rsidR="009B5BC8" w:rsidRDefault="009B5B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9EE" w:rsidRDefault="00BD69EE" w:rsidP="009B5BC8">
      <w:r>
        <w:separator/>
      </w:r>
    </w:p>
  </w:footnote>
  <w:footnote w:type="continuationSeparator" w:id="0">
    <w:p w:rsidR="00BD69EE" w:rsidRDefault="00BD69EE" w:rsidP="009B5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23F10"/>
    <w:multiLevelType w:val="hybridMultilevel"/>
    <w:tmpl w:val="F878AE9C"/>
    <w:lvl w:ilvl="0" w:tplc="2C5E9A3A">
      <w:start w:val="1"/>
      <w:numFmt w:val="decimal"/>
      <w:pStyle w:val="Styl2"/>
      <w:lvlText w:val="%1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65FA82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B7ECF"/>
    <w:multiLevelType w:val="hybridMultilevel"/>
    <w:tmpl w:val="064859AC"/>
    <w:lvl w:ilvl="0" w:tplc="0405000F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6293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  <w:color w:val="3366FF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993C5D"/>
    <w:multiLevelType w:val="singleLevel"/>
    <w:tmpl w:val="BC48969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8783876"/>
    <w:multiLevelType w:val="hybridMultilevel"/>
    <w:tmpl w:val="24DA33F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D6771F8"/>
    <w:multiLevelType w:val="hybridMultilevel"/>
    <w:tmpl w:val="F2089D5E"/>
    <w:lvl w:ilvl="0" w:tplc="2998FED2">
      <w:start w:val="1"/>
      <w:numFmt w:val="decimal"/>
      <w:pStyle w:val="Styl9"/>
      <w:lvlText w:val="%1."/>
      <w:lvlJc w:val="left"/>
      <w:pPr>
        <w:tabs>
          <w:tab w:val="num" w:pos="626"/>
        </w:tabs>
        <w:ind w:left="62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 w15:restartNumberingAfterBreak="0">
    <w:nsid w:val="2F2B4889"/>
    <w:multiLevelType w:val="hybridMultilevel"/>
    <w:tmpl w:val="41443C06"/>
    <w:lvl w:ilvl="0" w:tplc="255A3E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EA719B"/>
    <w:multiLevelType w:val="hybridMultilevel"/>
    <w:tmpl w:val="4D4CB9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4304"/>
    <w:multiLevelType w:val="hybridMultilevel"/>
    <w:tmpl w:val="FA3A15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1DC13C4">
      <w:start w:val="1"/>
      <w:numFmt w:val="lowerLetter"/>
      <w:lvlText w:val="%2)"/>
      <w:lvlJc w:val="left"/>
      <w:pPr>
        <w:ind w:left="1440" w:hanging="360"/>
      </w:pPr>
      <w:rPr>
        <w:i w:val="0"/>
        <w:color w:val="00B0F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30EBE"/>
    <w:multiLevelType w:val="hybridMultilevel"/>
    <w:tmpl w:val="0EC27958"/>
    <w:lvl w:ilvl="0" w:tplc="C6C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828DC5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C9E5B1C"/>
    <w:multiLevelType w:val="hybridMultilevel"/>
    <w:tmpl w:val="2C96F5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C88C3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FFC0F15"/>
    <w:multiLevelType w:val="hybridMultilevel"/>
    <w:tmpl w:val="FA74EAA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52E7191"/>
    <w:multiLevelType w:val="hybridMultilevel"/>
    <w:tmpl w:val="AC00206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FC21C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0099FF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10D478F"/>
    <w:multiLevelType w:val="hybridMultilevel"/>
    <w:tmpl w:val="F22AE2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60596C"/>
    <w:multiLevelType w:val="hybridMultilevel"/>
    <w:tmpl w:val="C764F47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DB1E15"/>
    <w:multiLevelType w:val="hybridMultilevel"/>
    <w:tmpl w:val="2C32C924"/>
    <w:lvl w:ilvl="0" w:tplc="23D62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8"/>
  </w:num>
  <w:num w:numId="5">
    <w:abstractNumId w:val="12"/>
  </w:num>
  <w:num w:numId="6">
    <w:abstractNumId w:val="14"/>
  </w:num>
  <w:num w:numId="7">
    <w:abstractNumId w:val="11"/>
  </w:num>
  <w:num w:numId="8">
    <w:abstractNumId w:val="6"/>
  </w:num>
  <w:num w:numId="9">
    <w:abstractNumId w:val="7"/>
  </w:num>
  <w:num w:numId="10">
    <w:abstractNumId w:val="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9"/>
  </w:num>
  <w:num w:numId="15">
    <w:abstractNumId w:val="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ávní">
    <w15:presenceInfo w15:providerId="AD" w15:userId="S-1-5-21-2025442085-3933630298-1661972675-1334"/>
  </w15:person>
  <w15:person w15:author="Miroslav Zoul">
    <w15:presenceInfo w15:providerId="AD" w15:userId="S-1-5-21-2025442085-3933630298-1661972675-14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ocumentProtection w:edit="trackedChanges" w:enforcement="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A5"/>
    <w:rsid w:val="00003BEB"/>
    <w:rsid w:val="00010896"/>
    <w:rsid w:val="00016B3C"/>
    <w:rsid w:val="00026828"/>
    <w:rsid w:val="000424E5"/>
    <w:rsid w:val="000443FF"/>
    <w:rsid w:val="000513BC"/>
    <w:rsid w:val="00074B12"/>
    <w:rsid w:val="00084E6C"/>
    <w:rsid w:val="000B08B6"/>
    <w:rsid w:val="000C1BBF"/>
    <w:rsid w:val="000D6CAF"/>
    <w:rsid w:val="000E36D2"/>
    <w:rsid w:val="001015C9"/>
    <w:rsid w:val="0010171A"/>
    <w:rsid w:val="00104E08"/>
    <w:rsid w:val="00111CFE"/>
    <w:rsid w:val="0013064E"/>
    <w:rsid w:val="001847B2"/>
    <w:rsid w:val="0019576D"/>
    <w:rsid w:val="001A5EA2"/>
    <w:rsid w:val="001C7B2C"/>
    <w:rsid w:val="001D0DAC"/>
    <w:rsid w:val="001D161E"/>
    <w:rsid w:val="00203C1A"/>
    <w:rsid w:val="002118E0"/>
    <w:rsid w:val="0023290F"/>
    <w:rsid w:val="00235104"/>
    <w:rsid w:val="00255B30"/>
    <w:rsid w:val="00255C27"/>
    <w:rsid w:val="00286D03"/>
    <w:rsid w:val="00287C94"/>
    <w:rsid w:val="0029429A"/>
    <w:rsid w:val="002A0757"/>
    <w:rsid w:val="002A6ACD"/>
    <w:rsid w:val="0030474A"/>
    <w:rsid w:val="0032190A"/>
    <w:rsid w:val="00330A45"/>
    <w:rsid w:val="00345B73"/>
    <w:rsid w:val="003463B8"/>
    <w:rsid w:val="00350487"/>
    <w:rsid w:val="00360018"/>
    <w:rsid w:val="00361305"/>
    <w:rsid w:val="003615BB"/>
    <w:rsid w:val="00385C71"/>
    <w:rsid w:val="00385EAD"/>
    <w:rsid w:val="003959C5"/>
    <w:rsid w:val="003B67E8"/>
    <w:rsid w:val="003D14C5"/>
    <w:rsid w:val="003D6058"/>
    <w:rsid w:val="004050F7"/>
    <w:rsid w:val="00416B2E"/>
    <w:rsid w:val="00425C55"/>
    <w:rsid w:val="0045251A"/>
    <w:rsid w:val="0046072D"/>
    <w:rsid w:val="004C2F82"/>
    <w:rsid w:val="004C6B4C"/>
    <w:rsid w:val="004D4146"/>
    <w:rsid w:val="004E5653"/>
    <w:rsid w:val="004F5931"/>
    <w:rsid w:val="0051167F"/>
    <w:rsid w:val="0052099B"/>
    <w:rsid w:val="005369C2"/>
    <w:rsid w:val="00543D66"/>
    <w:rsid w:val="00564712"/>
    <w:rsid w:val="00564775"/>
    <w:rsid w:val="00572DCE"/>
    <w:rsid w:val="00581ED5"/>
    <w:rsid w:val="0059358A"/>
    <w:rsid w:val="005969B8"/>
    <w:rsid w:val="005A3407"/>
    <w:rsid w:val="005A54B2"/>
    <w:rsid w:val="005B4D93"/>
    <w:rsid w:val="005D1E0C"/>
    <w:rsid w:val="005F624F"/>
    <w:rsid w:val="00604152"/>
    <w:rsid w:val="0061244E"/>
    <w:rsid w:val="00613933"/>
    <w:rsid w:val="00614A78"/>
    <w:rsid w:val="0063497B"/>
    <w:rsid w:val="00642691"/>
    <w:rsid w:val="00663529"/>
    <w:rsid w:val="00675D69"/>
    <w:rsid w:val="00687B0B"/>
    <w:rsid w:val="006A2C63"/>
    <w:rsid w:val="006C0F65"/>
    <w:rsid w:val="006E669B"/>
    <w:rsid w:val="00727814"/>
    <w:rsid w:val="007364E0"/>
    <w:rsid w:val="0075405A"/>
    <w:rsid w:val="00780C7E"/>
    <w:rsid w:val="007939FB"/>
    <w:rsid w:val="007B534C"/>
    <w:rsid w:val="007C675D"/>
    <w:rsid w:val="007D260C"/>
    <w:rsid w:val="007E2F05"/>
    <w:rsid w:val="007E4343"/>
    <w:rsid w:val="007F7D24"/>
    <w:rsid w:val="00801B17"/>
    <w:rsid w:val="00806E2B"/>
    <w:rsid w:val="00813A52"/>
    <w:rsid w:val="00817F87"/>
    <w:rsid w:val="00830BDD"/>
    <w:rsid w:val="00853C81"/>
    <w:rsid w:val="008A3D95"/>
    <w:rsid w:val="008B4566"/>
    <w:rsid w:val="008C045E"/>
    <w:rsid w:val="008F56BE"/>
    <w:rsid w:val="0090493A"/>
    <w:rsid w:val="0095305A"/>
    <w:rsid w:val="0096095F"/>
    <w:rsid w:val="00962D7E"/>
    <w:rsid w:val="0096696B"/>
    <w:rsid w:val="009B5BC8"/>
    <w:rsid w:val="009B61C8"/>
    <w:rsid w:val="00A17723"/>
    <w:rsid w:val="00A22C13"/>
    <w:rsid w:val="00A325CF"/>
    <w:rsid w:val="00A523A3"/>
    <w:rsid w:val="00AA251D"/>
    <w:rsid w:val="00AB351C"/>
    <w:rsid w:val="00AC5AD8"/>
    <w:rsid w:val="00AD0F05"/>
    <w:rsid w:val="00B01B09"/>
    <w:rsid w:val="00B12742"/>
    <w:rsid w:val="00B1472D"/>
    <w:rsid w:val="00B326A5"/>
    <w:rsid w:val="00B35355"/>
    <w:rsid w:val="00B41F1D"/>
    <w:rsid w:val="00B63761"/>
    <w:rsid w:val="00B71D9F"/>
    <w:rsid w:val="00B7615F"/>
    <w:rsid w:val="00B926C4"/>
    <w:rsid w:val="00BA51F4"/>
    <w:rsid w:val="00BB065F"/>
    <w:rsid w:val="00BC2451"/>
    <w:rsid w:val="00BC4F7C"/>
    <w:rsid w:val="00BD69EE"/>
    <w:rsid w:val="00BF448D"/>
    <w:rsid w:val="00C05E4E"/>
    <w:rsid w:val="00C2708C"/>
    <w:rsid w:val="00C33A3C"/>
    <w:rsid w:val="00C354AD"/>
    <w:rsid w:val="00C40215"/>
    <w:rsid w:val="00C40710"/>
    <w:rsid w:val="00C515E5"/>
    <w:rsid w:val="00C63BDD"/>
    <w:rsid w:val="00C65777"/>
    <w:rsid w:val="00C755F3"/>
    <w:rsid w:val="00CA3914"/>
    <w:rsid w:val="00CE7DA2"/>
    <w:rsid w:val="00D24AE3"/>
    <w:rsid w:val="00D2797D"/>
    <w:rsid w:val="00D709EC"/>
    <w:rsid w:val="00D7283D"/>
    <w:rsid w:val="00D73E8B"/>
    <w:rsid w:val="00DA72A0"/>
    <w:rsid w:val="00DB7C22"/>
    <w:rsid w:val="00E172C2"/>
    <w:rsid w:val="00E53697"/>
    <w:rsid w:val="00E60D68"/>
    <w:rsid w:val="00E7005C"/>
    <w:rsid w:val="00EA59C6"/>
    <w:rsid w:val="00ED1FEA"/>
    <w:rsid w:val="00ED66B4"/>
    <w:rsid w:val="00F24AE8"/>
    <w:rsid w:val="00F25ED4"/>
    <w:rsid w:val="00F314B8"/>
    <w:rsid w:val="00F314F4"/>
    <w:rsid w:val="00F5553B"/>
    <w:rsid w:val="00F63408"/>
    <w:rsid w:val="00F753BF"/>
    <w:rsid w:val="00F82A36"/>
    <w:rsid w:val="00F91D12"/>
    <w:rsid w:val="00FA2305"/>
    <w:rsid w:val="00FB03D3"/>
    <w:rsid w:val="00FC2A63"/>
    <w:rsid w:val="00FD0510"/>
    <w:rsid w:val="00FD26CD"/>
    <w:rsid w:val="00FD3E49"/>
    <w:rsid w:val="00FE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A0AA52-CBED-49EC-A6B5-3862E24B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4152"/>
    <w:rPr>
      <w:sz w:val="24"/>
      <w:szCs w:val="24"/>
    </w:rPr>
  </w:style>
  <w:style w:type="paragraph" w:styleId="Nadpis1">
    <w:name w:val="heading 1"/>
    <w:basedOn w:val="Normln"/>
    <w:next w:val="Normln"/>
    <w:qFormat/>
    <w:rsid w:val="00604152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604152"/>
    <w:pPr>
      <w:keepNext/>
      <w:ind w:left="360"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04152"/>
    <w:pPr>
      <w:jc w:val="center"/>
    </w:pPr>
    <w:rPr>
      <w:b/>
      <w:bCs/>
      <w:sz w:val="28"/>
    </w:rPr>
  </w:style>
  <w:style w:type="paragraph" w:styleId="Zkladntext">
    <w:name w:val="Body Text"/>
    <w:basedOn w:val="Normln"/>
    <w:rsid w:val="00604152"/>
    <w:pPr>
      <w:jc w:val="both"/>
    </w:pPr>
  </w:style>
  <w:style w:type="paragraph" w:styleId="Zkladntextodsazen">
    <w:name w:val="Body Text Indent"/>
    <w:basedOn w:val="Normln"/>
    <w:rsid w:val="00604152"/>
    <w:pPr>
      <w:ind w:left="360"/>
      <w:jc w:val="both"/>
    </w:pPr>
  </w:style>
  <w:style w:type="table" w:styleId="Mkatabulky">
    <w:name w:val="Table Grid"/>
    <w:basedOn w:val="Normlntabulka"/>
    <w:rsid w:val="00FD3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C2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245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245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45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C245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45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C245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F448D"/>
    <w:pPr>
      <w:ind w:left="720"/>
      <w:contextualSpacing/>
    </w:pPr>
  </w:style>
  <w:style w:type="character" w:styleId="Hypertextovodkaz">
    <w:name w:val="Hyperlink"/>
    <w:unhideWhenUsed/>
    <w:rsid w:val="00F82A36"/>
    <w:rPr>
      <w:color w:val="0000FF"/>
      <w:u w:val="single"/>
    </w:rPr>
  </w:style>
  <w:style w:type="paragraph" w:customStyle="1" w:styleId="Styl9">
    <w:name w:val="Styl9"/>
    <w:basedOn w:val="Normln"/>
    <w:rsid w:val="0075405A"/>
    <w:pPr>
      <w:numPr>
        <w:numId w:val="13"/>
      </w:numPr>
      <w:tabs>
        <w:tab w:val="clear" w:pos="626"/>
        <w:tab w:val="num" w:pos="360"/>
        <w:tab w:val="num" w:pos="454"/>
      </w:tabs>
      <w:ind w:left="1134" w:hanging="454"/>
      <w:jc w:val="both"/>
    </w:pPr>
    <w:rPr>
      <w:rFonts w:ascii="Tahoma" w:hAnsi="Tahoma" w:cs="Tahoma"/>
      <w:sz w:val="28"/>
      <w:szCs w:val="28"/>
    </w:rPr>
  </w:style>
  <w:style w:type="paragraph" w:customStyle="1" w:styleId="Styl1">
    <w:name w:val="Styl1"/>
    <w:basedOn w:val="Normln"/>
    <w:rsid w:val="0075405A"/>
    <w:pPr>
      <w:numPr>
        <w:numId w:val="3"/>
      </w:numPr>
    </w:pPr>
    <w:rPr>
      <w:rFonts w:ascii="Tahoma" w:hAnsi="Tahoma" w:cs="Tahoma"/>
    </w:rPr>
  </w:style>
  <w:style w:type="paragraph" w:customStyle="1" w:styleId="Styl2">
    <w:name w:val="Styl2"/>
    <w:basedOn w:val="Styl1"/>
    <w:rsid w:val="0075405A"/>
    <w:pPr>
      <w:numPr>
        <w:numId w:val="15"/>
      </w:numPr>
      <w:tabs>
        <w:tab w:val="clear" w:pos="1134"/>
        <w:tab w:val="num" w:pos="360"/>
        <w:tab w:val="num" w:pos="454"/>
      </w:tabs>
      <w:jc w:val="both"/>
    </w:pPr>
    <w:rPr>
      <w:sz w:val="28"/>
      <w:szCs w:val="28"/>
    </w:rPr>
  </w:style>
  <w:style w:type="paragraph" w:styleId="Bezmezer">
    <w:name w:val="No Spacing"/>
    <w:uiPriority w:val="1"/>
    <w:qFormat/>
    <w:rsid w:val="00C515E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B5B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BC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B5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BC8"/>
    <w:rPr>
      <w:sz w:val="24"/>
      <w:szCs w:val="24"/>
    </w:rPr>
  </w:style>
  <w:style w:type="paragraph" w:customStyle="1" w:styleId="Style8">
    <w:name w:val="Style8"/>
    <w:basedOn w:val="Normln"/>
    <w:uiPriority w:val="99"/>
    <w:rsid w:val="00FD26CD"/>
    <w:pPr>
      <w:widowControl w:val="0"/>
      <w:autoSpaceDE w:val="0"/>
      <w:autoSpaceDN w:val="0"/>
      <w:adjustRightInd w:val="0"/>
      <w:spacing w:line="283" w:lineRule="exact"/>
      <w:ind w:hanging="36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7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99944\SMLOUVY\Smlouvy%20o%20BPM\Atega%20RN%20&#269;.%2029b_2015\SMLOUVA_bez&#250;platn&#253;%20p&#345;evod_vozidl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8A016-0CB6-4606-A5FF-90509A20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SMLOUVA_bezúplatný převod_vozidla</Template>
  <TotalTime>4</TotalTime>
  <Pages>1</Pages>
  <Words>1377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bezúplatném převodu majetku</vt:lpstr>
    </vt:vector>
  </TitlesOfParts>
  <Company>HZSMSK</Company>
  <LinksUpToDate>false</LinksUpToDate>
  <CharactersWithSpaces>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bezúplatném převodu majetku</dc:title>
  <dc:creator>Mazalová Veronika</dc:creator>
  <cp:lastModifiedBy>Miroslav Zoul</cp:lastModifiedBy>
  <cp:revision>5</cp:revision>
  <cp:lastPrinted>2018-07-13T09:12:00Z</cp:lastPrinted>
  <dcterms:created xsi:type="dcterms:W3CDTF">2019-10-01T12:55:00Z</dcterms:created>
  <dcterms:modified xsi:type="dcterms:W3CDTF">2019-10-01T12:58:00Z</dcterms:modified>
</cp:coreProperties>
</file>